
<file path=[Content_Types].xml><?xml version="1.0" encoding="utf-8"?>
<Types xmlns="http://schemas.openxmlformats.org/package/2006/content-types">
  <Default Extension="rels" ContentType="application/vnd.openxmlformats-package.relationships+xml"/>
  <Default Extension="vsd" ContentType="application/vnd.visi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E56E66" w14:textId="186BCB17" w:rsidR="00587855" w:rsidRDefault="00587855">
      <w:pPr>
        <w:pStyle w:val="Heading6"/>
        <w:rPr>
          <w:i/>
          <w:iCs/>
          <w:sz w:val="40"/>
        </w:rPr>
      </w:pPr>
      <w:r>
        <w:rPr>
          <w:i/>
          <w:iCs/>
          <w:sz w:val="40"/>
        </w:rPr>
        <w:t>STCP 14-2 Issue 00</w:t>
      </w:r>
      <w:r w:rsidR="00220499">
        <w:rPr>
          <w:i/>
          <w:iCs/>
          <w:sz w:val="40"/>
        </w:rPr>
        <w:t>6</w:t>
      </w:r>
      <w:r>
        <w:rPr>
          <w:i/>
          <w:iCs/>
          <w:sz w:val="40"/>
        </w:rPr>
        <w:t xml:space="preserve"> Data Requirements for Charging Consultations</w:t>
      </w:r>
    </w:p>
    <w:p w14:paraId="5AC93CEF" w14:textId="77777777" w:rsidR="00587855" w:rsidRDefault="00587855">
      <w:pPr>
        <w:keepNext/>
        <w:keepLines/>
        <w:rPr>
          <w:b/>
          <w:sz w:val="24"/>
        </w:rPr>
      </w:pPr>
    </w:p>
    <w:p w14:paraId="75337CA8" w14:textId="77777777" w:rsidR="00587855" w:rsidRDefault="00587855">
      <w:pPr>
        <w:keepNext/>
        <w:keepLines/>
        <w:rPr>
          <w:b/>
          <w:sz w:val="24"/>
        </w:rPr>
      </w:pPr>
      <w:r>
        <w:rPr>
          <w:b/>
          <w:sz w:val="24"/>
        </w:rPr>
        <w:t>STC Procedure Document Authorisation</w:t>
      </w:r>
    </w:p>
    <w:p w14:paraId="53421F15" w14:textId="77777777" w:rsidR="00587855" w:rsidRDefault="00587855">
      <w:pPr>
        <w:pStyle w:val="Head2"/>
        <w:rPr>
          <w:sz w:val="24"/>
        </w:rPr>
      </w:pP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0" w:author="Steve Baker [NESO]" w:date="2025-10-16T09:38:00Z" w16du:dateUtc="2025-10-16T08:38: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2518"/>
        <w:gridCol w:w="2126"/>
        <w:gridCol w:w="2552"/>
        <w:gridCol w:w="1276"/>
        <w:tblGridChange w:id="1">
          <w:tblGrid>
            <w:gridCol w:w="2518"/>
            <w:gridCol w:w="2126"/>
            <w:gridCol w:w="2552"/>
            <w:gridCol w:w="1276"/>
          </w:tblGrid>
        </w:tblGridChange>
      </w:tblGrid>
      <w:tr w:rsidR="00587855" w14:paraId="105379F2" w14:textId="77777777" w:rsidTr="00827581">
        <w:tc>
          <w:tcPr>
            <w:tcW w:w="2518" w:type="dxa"/>
            <w:tcPrChange w:id="2" w:author="Steve Baker [NESO]" w:date="2025-10-16T09:38:00Z" w16du:dateUtc="2025-10-16T08:38:00Z">
              <w:tcPr>
                <w:tcW w:w="2518" w:type="dxa"/>
              </w:tcPr>
            </w:tcPrChange>
          </w:tcPr>
          <w:p w14:paraId="2AAF51C1" w14:textId="77777777" w:rsidR="00587855" w:rsidRDefault="00587855">
            <w:pPr>
              <w:spacing w:before="120"/>
              <w:jc w:val="center"/>
              <w:rPr>
                <w:b/>
                <w:color w:val="000000"/>
              </w:rPr>
            </w:pPr>
            <w:r>
              <w:rPr>
                <w:b/>
                <w:color w:val="000000"/>
              </w:rPr>
              <w:t>Company</w:t>
            </w:r>
          </w:p>
        </w:tc>
        <w:tc>
          <w:tcPr>
            <w:tcW w:w="2126" w:type="dxa"/>
            <w:tcPrChange w:id="3" w:author="Steve Baker [NESO]" w:date="2025-10-16T09:38:00Z" w16du:dateUtc="2025-10-16T08:38:00Z">
              <w:tcPr>
                <w:tcW w:w="2126" w:type="dxa"/>
              </w:tcPr>
            </w:tcPrChange>
          </w:tcPr>
          <w:p w14:paraId="22E02CE3" w14:textId="77777777" w:rsidR="00587855" w:rsidRDefault="00587855">
            <w:pPr>
              <w:spacing w:before="120"/>
              <w:jc w:val="center"/>
              <w:rPr>
                <w:b/>
                <w:color w:val="000000"/>
              </w:rPr>
            </w:pPr>
            <w:r>
              <w:rPr>
                <w:b/>
                <w:color w:val="000000"/>
              </w:rPr>
              <w:t>Name of Party Representative</w:t>
            </w:r>
          </w:p>
        </w:tc>
        <w:tc>
          <w:tcPr>
            <w:tcW w:w="2552" w:type="dxa"/>
            <w:tcPrChange w:id="4" w:author="Steve Baker [NESO]" w:date="2025-10-16T09:38:00Z" w16du:dateUtc="2025-10-16T08:38:00Z">
              <w:tcPr>
                <w:tcW w:w="2552" w:type="dxa"/>
              </w:tcPr>
            </w:tcPrChange>
          </w:tcPr>
          <w:p w14:paraId="0D26B6CB" w14:textId="77777777" w:rsidR="00587855" w:rsidRDefault="00587855">
            <w:pPr>
              <w:spacing w:before="120"/>
              <w:jc w:val="center"/>
              <w:rPr>
                <w:b/>
                <w:color w:val="000000"/>
              </w:rPr>
            </w:pPr>
            <w:r>
              <w:rPr>
                <w:b/>
                <w:color w:val="000000"/>
              </w:rPr>
              <w:t>Signature</w:t>
            </w:r>
          </w:p>
        </w:tc>
        <w:tc>
          <w:tcPr>
            <w:tcW w:w="1276" w:type="dxa"/>
            <w:tcPrChange w:id="5" w:author="Steve Baker [NESO]" w:date="2025-10-16T09:38:00Z" w16du:dateUtc="2025-10-16T08:38:00Z">
              <w:tcPr>
                <w:tcW w:w="1276" w:type="dxa"/>
              </w:tcPr>
            </w:tcPrChange>
          </w:tcPr>
          <w:p w14:paraId="213F314F" w14:textId="77777777" w:rsidR="00587855" w:rsidRDefault="00587855">
            <w:pPr>
              <w:spacing w:before="120"/>
              <w:jc w:val="center"/>
              <w:rPr>
                <w:b/>
                <w:color w:val="000000"/>
              </w:rPr>
            </w:pPr>
            <w:r>
              <w:rPr>
                <w:b/>
                <w:color w:val="000000"/>
              </w:rPr>
              <w:t>Date</w:t>
            </w:r>
          </w:p>
        </w:tc>
      </w:tr>
      <w:tr w:rsidR="000C4057" w14:paraId="03C14405" w14:textId="77777777" w:rsidTr="00827581">
        <w:trPr>
          <w:trHeight w:val="630"/>
          <w:trPrChange w:id="6" w:author="Steve Baker [NESO]" w:date="2025-10-16T09:38:00Z" w16du:dateUtc="2025-10-16T08:38:00Z">
            <w:trPr>
              <w:trHeight w:val="630"/>
            </w:trPr>
          </w:trPrChange>
        </w:trPr>
        <w:tc>
          <w:tcPr>
            <w:tcW w:w="2518" w:type="dxa"/>
            <w:vAlign w:val="center"/>
            <w:tcPrChange w:id="7" w:author="Steve Baker [NESO]" w:date="2025-10-16T09:38:00Z" w16du:dateUtc="2025-10-16T08:38:00Z">
              <w:tcPr>
                <w:tcW w:w="2518" w:type="dxa"/>
                <w:vAlign w:val="center"/>
              </w:tcPr>
            </w:tcPrChange>
          </w:tcPr>
          <w:p w14:paraId="6D79EF03" w14:textId="4076C0BD" w:rsidR="000C4057" w:rsidRDefault="00931E33" w:rsidP="00E0747D">
            <w:pPr>
              <w:pStyle w:val="Header"/>
              <w:tabs>
                <w:tab w:val="clear" w:pos="4153"/>
                <w:tab w:val="clear" w:pos="8306"/>
              </w:tabs>
              <w:autoSpaceDE w:val="0"/>
              <w:autoSpaceDN w:val="0"/>
              <w:adjustRightInd w:val="0"/>
              <w:rPr>
                <w:lang w:eastAsia="en-GB"/>
              </w:rPr>
            </w:pPr>
            <w:r>
              <w:rPr>
                <w:lang w:eastAsia="en-GB"/>
              </w:rPr>
              <w:t>The Company</w:t>
            </w:r>
          </w:p>
        </w:tc>
        <w:tc>
          <w:tcPr>
            <w:tcW w:w="2126" w:type="dxa"/>
            <w:vAlign w:val="center"/>
            <w:tcPrChange w:id="8" w:author="Steve Baker [NESO]" w:date="2025-10-16T09:38:00Z" w16du:dateUtc="2025-10-16T08:38:00Z">
              <w:tcPr>
                <w:tcW w:w="2126" w:type="dxa"/>
                <w:vAlign w:val="center"/>
              </w:tcPr>
            </w:tcPrChange>
          </w:tcPr>
          <w:p w14:paraId="79D32578" w14:textId="77777777" w:rsidR="000C4057" w:rsidRDefault="000C4057">
            <w:pPr>
              <w:rPr>
                <w:color w:val="000000"/>
              </w:rPr>
            </w:pPr>
          </w:p>
        </w:tc>
        <w:tc>
          <w:tcPr>
            <w:tcW w:w="2552" w:type="dxa"/>
            <w:vAlign w:val="center"/>
            <w:tcPrChange w:id="9" w:author="Steve Baker [NESO]" w:date="2025-10-16T09:38:00Z" w16du:dateUtc="2025-10-16T08:38:00Z">
              <w:tcPr>
                <w:tcW w:w="2552" w:type="dxa"/>
                <w:vAlign w:val="center"/>
              </w:tcPr>
            </w:tcPrChange>
          </w:tcPr>
          <w:p w14:paraId="345175A3" w14:textId="77777777" w:rsidR="000C4057" w:rsidRDefault="000C4057">
            <w:pPr>
              <w:rPr>
                <w:color w:val="000000"/>
              </w:rPr>
            </w:pPr>
          </w:p>
        </w:tc>
        <w:tc>
          <w:tcPr>
            <w:tcW w:w="1276" w:type="dxa"/>
            <w:vAlign w:val="center"/>
            <w:tcPrChange w:id="10" w:author="Steve Baker [NESO]" w:date="2025-10-16T09:38:00Z" w16du:dateUtc="2025-10-16T08:38:00Z">
              <w:tcPr>
                <w:tcW w:w="1276" w:type="dxa"/>
                <w:vAlign w:val="center"/>
              </w:tcPr>
            </w:tcPrChange>
          </w:tcPr>
          <w:p w14:paraId="341AD099" w14:textId="77777777" w:rsidR="000C4057" w:rsidRDefault="000C4057">
            <w:pPr>
              <w:rPr>
                <w:color w:val="000000"/>
              </w:rPr>
            </w:pPr>
          </w:p>
        </w:tc>
      </w:tr>
      <w:tr w:rsidR="00587855" w14:paraId="15D9E9CA" w14:textId="77777777" w:rsidTr="00827581">
        <w:trPr>
          <w:trHeight w:val="630"/>
          <w:trPrChange w:id="11" w:author="Steve Baker [NESO]" w:date="2025-10-16T09:38:00Z" w16du:dateUtc="2025-10-16T08:38:00Z">
            <w:trPr>
              <w:trHeight w:val="630"/>
            </w:trPr>
          </w:trPrChange>
        </w:trPr>
        <w:tc>
          <w:tcPr>
            <w:tcW w:w="2518" w:type="dxa"/>
            <w:vAlign w:val="center"/>
            <w:tcPrChange w:id="12" w:author="Steve Baker [NESO]" w:date="2025-10-16T09:38:00Z" w16du:dateUtc="2025-10-16T08:38:00Z">
              <w:tcPr>
                <w:tcW w:w="2518" w:type="dxa"/>
                <w:vAlign w:val="center"/>
              </w:tcPr>
            </w:tcPrChange>
          </w:tcPr>
          <w:p w14:paraId="285B1D67" w14:textId="77777777" w:rsidR="00587855" w:rsidRDefault="00587855">
            <w:pPr>
              <w:pStyle w:val="Header"/>
              <w:tabs>
                <w:tab w:val="clear" w:pos="4153"/>
                <w:tab w:val="clear" w:pos="8306"/>
              </w:tabs>
              <w:autoSpaceDE w:val="0"/>
              <w:autoSpaceDN w:val="0"/>
              <w:adjustRightInd w:val="0"/>
              <w:rPr>
                <w:lang w:eastAsia="en-GB"/>
              </w:rPr>
            </w:pPr>
            <w:r>
              <w:rPr>
                <w:lang w:eastAsia="en-GB"/>
              </w:rPr>
              <w:t>National Grid</w:t>
            </w:r>
          </w:p>
          <w:p w14:paraId="4A83CAFD" w14:textId="77777777" w:rsidR="00587855" w:rsidRDefault="00587855">
            <w:pPr>
              <w:rPr>
                <w:color w:val="000000"/>
              </w:rPr>
            </w:pPr>
            <w:r>
              <w:rPr>
                <w:lang w:eastAsia="en-GB"/>
              </w:rPr>
              <w:t>Electricity Transmission plc</w:t>
            </w:r>
          </w:p>
        </w:tc>
        <w:tc>
          <w:tcPr>
            <w:tcW w:w="2126" w:type="dxa"/>
            <w:vAlign w:val="center"/>
            <w:tcPrChange w:id="13" w:author="Steve Baker [NESO]" w:date="2025-10-16T09:38:00Z" w16du:dateUtc="2025-10-16T08:38:00Z">
              <w:tcPr>
                <w:tcW w:w="2126" w:type="dxa"/>
                <w:vAlign w:val="center"/>
              </w:tcPr>
            </w:tcPrChange>
          </w:tcPr>
          <w:p w14:paraId="3D0F2C32" w14:textId="77777777" w:rsidR="00587855" w:rsidRDefault="00587855">
            <w:pPr>
              <w:rPr>
                <w:color w:val="000000"/>
              </w:rPr>
            </w:pPr>
          </w:p>
        </w:tc>
        <w:tc>
          <w:tcPr>
            <w:tcW w:w="2552" w:type="dxa"/>
            <w:vAlign w:val="center"/>
            <w:tcPrChange w:id="14" w:author="Steve Baker [NESO]" w:date="2025-10-16T09:38:00Z" w16du:dateUtc="2025-10-16T08:38:00Z">
              <w:tcPr>
                <w:tcW w:w="2552" w:type="dxa"/>
                <w:vAlign w:val="center"/>
              </w:tcPr>
            </w:tcPrChange>
          </w:tcPr>
          <w:p w14:paraId="0A1F3D4E" w14:textId="77777777" w:rsidR="00587855" w:rsidRDefault="00587855">
            <w:pPr>
              <w:rPr>
                <w:color w:val="000000"/>
              </w:rPr>
            </w:pPr>
          </w:p>
        </w:tc>
        <w:tc>
          <w:tcPr>
            <w:tcW w:w="1276" w:type="dxa"/>
            <w:vAlign w:val="center"/>
            <w:tcPrChange w:id="15" w:author="Steve Baker [NESO]" w:date="2025-10-16T09:38:00Z" w16du:dateUtc="2025-10-16T08:38:00Z">
              <w:tcPr>
                <w:tcW w:w="1276" w:type="dxa"/>
                <w:vAlign w:val="center"/>
              </w:tcPr>
            </w:tcPrChange>
          </w:tcPr>
          <w:p w14:paraId="6B7F8338" w14:textId="77777777" w:rsidR="00587855" w:rsidRDefault="00587855">
            <w:pPr>
              <w:rPr>
                <w:color w:val="000000"/>
              </w:rPr>
            </w:pPr>
          </w:p>
        </w:tc>
      </w:tr>
      <w:tr w:rsidR="00587855" w14:paraId="38A26387" w14:textId="77777777" w:rsidTr="00827581">
        <w:trPr>
          <w:trHeight w:val="630"/>
          <w:trPrChange w:id="16" w:author="Steve Baker [NESO]" w:date="2025-10-16T09:38:00Z" w16du:dateUtc="2025-10-16T08:38:00Z">
            <w:trPr>
              <w:trHeight w:val="630"/>
            </w:trPr>
          </w:trPrChange>
        </w:trPr>
        <w:tc>
          <w:tcPr>
            <w:tcW w:w="2518" w:type="dxa"/>
            <w:vAlign w:val="center"/>
            <w:tcPrChange w:id="17" w:author="Steve Baker [NESO]" w:date="2025-10-16T09:38:00Z" w16du:dateUtc="2025-10-16T08:38:00Z">
              <w:tcPr>
                <w:tcW w:w="2518" w:type="dxa"/>
                <w:vAlign w:val="center"/>
              </w:tcPr>
            </w:tcPrChange>
          </w:tcPr>
          <w:p w14:paraId="63EABA54" w14:textId="77777777" w:rsidR="00587855" w:rsidRDefault="00587855">
            <w:pPr>
              <w:rPr>
                <w:color w:val="000000"/>
              </w:rPr>
            </w:pPr>
            <w:r>
              <w:rPr>
                <w:lang w:eastAsia="en-GB"/>
              </w:rPr>
              <w:t>SP Transmission Ltd</w:t>
            </w:r>
          </w:p>
        </w:tc>
        <w:tc>
          <w:tcPr>
            <w:tcW w:w="2126" w:type="dxa"/>
            <w:vAlign w:val="center"/>
            <w:tcPrChange w:id="18" w:author="Steve Baker [NESO]" w:date="2025-10-16T09:38:00Z" w16du:dateUtc="2025-10-16T08:38:00Z">
              <w:tcPr>
                <w:tcW w:w="2126" w:type="dxa"/>
                <w:vAlign w:val="center"/>
              </w:tcPr>
            </w:tcPrChange>
          </w:tcPr>
          <w:p w14:paraId="3EFB2173" w14:textId="77777777" w:rsidR="00587855" w:rsidRDefault="00587855">
            <w:pPr>
              <w:rPr>
                <w:color w:val="000000"/>
              </w:rPr>
            </w:pPr>
          </w:p>
        </w:tc>
        <w:tc>
          <w:tcPr>
            <w:tcW w:w="2552" w:type="dxa"/>
            <w:vAlign w:val="center"/>
            <w:tcPrChange w:id="19" w:author="Steve Baker [NESO]" w:date="2025-10-16T09:38:00Z" w16du:dateUtc="2025-10-16T08:38:00Z">
              <w:tcPr>
                <w:tcW w:w="2552" w:type="dxa"/>
                <w:vAlign w:val="center"/>
              </w:tcPr>
            </w:tcPrChange>
          </w:tcPr>
          <w:p w14:paraId="433F190F" w14:textId="77777777" w:rsidR="00587855" w:rsidRDefault="00587855">
            <w:pPr>
              <w:rPr>
                <w:color w:val="000000"/>
              </w:rPr>
            </w:pPr>
          </w:p>
        </w:tc>
        <w:tc>
          <w:tcPr>
            <w:tcW w:w="1276" w:type="dxa"/>
            <w:vAlign w:val="center"/>
            <w:tcPrChange w:id="20" w:author="Steve Baker [NESO]" w:date="2025-10-16T09:38:00Z" w16du:dateUtc="2025-10-16T08:38:00Z">
              <w:tcPr>
                <w:tcW w:w="1276" w:type="dxa"/>
                <w:vAlign w:val="center"/>
              </w:tcPr>
            </w:tcPrChange>
          </w:tcPr>
          <w:p w14:paraId="66B13DF2" w14:textId="77777777" w:rsidR="00587855" w:rsidRDefault="00587855">
            <w:pPr>
              <w:rPr>
                <w:color w:val="000000"/>
              </w:rPr>
            </w:pPr>
          </w:p>
        </w:tc>
      </w:tr>
      <w:tr w:rsidR="00587855" w14:paraId="3A8DFC68" w14:textId="77777777" w:rsidTr="00827581">
        <w:trPr>
          <w:trHeight w:val="630"/>
          <w:trPrChange w:id="21" w:author="Steve Baker [NESO]" w:date="2025-10-16T09:38:00Z" w16du:dateUtc="2025-10-16T08:38:00Z">
            <w:trPr>
              <w:trHeight w:val="630"/>
            </w:trPr>
          </w:trPrChange>
        </w:trPr>
        <w:tc>
          <w:tcPr>
            <w:tcW w:w="2518" w:type="dxa"/>
            <w:vAlign w:val="center"/>
            <w:tcPrChange w:id="22" w:author="Steve Baker [NESO]" w:date="2025-10-16T09:38:00Z" w16du:dateUtc="2025-10-16T08:38:00Z">
              <w:tcPr>
                <w:tcW w:w="2518" w:type="dxa"/>
                <w:vAlign w:val="center"/>
              </w:tcPr>
            </w:tcPrChange>
          </w:tcPr>
          <w:p w14:paraId="48D0FA20" w14:textId="77777777" w:rsidR="00587855" w:rsidRDefault="00587855">
            <w:pPr>
              <w:autoSpaceDE w:val="0"/>
              <w:autoSpaceDN w:val="0"/>
              <w:adjustRightInd w:val="0"/>
              <w:rPr>
                <w:lang w:eastAsia="en-GB"/>
              </w:rPr>
            </w:pPr>
            <w:r>
              <w:rPr>
                <w:lang w:eastAsia="en-GB"/>
              </w:rPr>
              <w:t>Scottish Hydro-Electric</w:t>
            </w:r>
          </w:p>
          <w:p w14:paraId="14186D6D" w14:textId="77777777" w:rsidR="00587855" w:rsidRDefault="00587855">
            <w:pPr>
              <w:rPr>
                <w:color w:val="000000"/>
              </w:rPr>
            </w:pPr>
            <w:r>
              <w:rPr>
                <w:lang w:eastAsia="en-GB"/>
              </w:rPr>
              <w:t>Transmission Ltd</w:t>
            </w:r>
          </w:p>
        </w:tc>
        <w:tc>
          <w:tcPr>
            <w:tcW w:w="2126" w:type="dxa"/>
            <w:vAlign w:val="center"/>
            <w:tcPrChange w:id="23" w:author="Steve Baker [NESO]" w:date="2025-10-16T09:38:00Z" w16du:dateUtc="2025-10-16T08:38:00Z">
              <w:tcPr>
                <w:tcW w:w="2126" w:type="dxa"/>
                <w:vAlign w:val="center"/>
              </w:tcPr>
            </w:tcPrChange>
          </w:tcPr>
          <w:p w14:paraId="082AB33C" w14:textId="77777777" w:rsidR="00587855" w:rsidRDefault="00587855">
            <w:pPr>
              <w:rPr>
                <w:color w:val="000000"/>
              </w:rPr>
            </w:pPr>
          </w:p>
        </w:tc>
        <w:tc>
          <w:tcPr>
            <w:tcW w:w="2552" w:type="dxa"/>
            <w:vAlign w:val="center"/>
            <w:tcPrChange w:id="24" w:author="Steve Baker [NESO]" w:date="2025-10-16T09:38:00Z" w16du:dateUtc="2025-10-16T08:38:00Z">
              <w:tcPr>
                <w:tcW w:w="2552" w:type="dxa"/>
                <w:vAlign w:val="center"/>
              </w:tcPr>
            </w:tcPrChange>
          </w:tcPr>
          <w:p w14:paraId="692AC6F5" w14:textId="77777777" w:rsidR="00587855" w:rsidRDefault="00587855">
            <w:pPr>
              <w:rPr>
                <w:color w:val="000000"/>
              </w:rPr>
            </w:pPr>
          </w:p>
        </w:tc>
        <w:tc>
          <w:tcPr>
            <w:tcW w:w="1276" w:type="dxa"/>
            <w:vAlign w:val="center"/>
            <w:tcPrChange w:id="25" w:author="Steve Baker [NESO]" w:date="2025-10-16T09:38:00Z" w16du:dateUtc="2025-10-16T08:38:00Z">
              <w:tcPr>
                <w:tcW w:w="1276" w:type="dxa"/>
                <w:vAlign w:val="center"/>
              </w:tcPr>
            </w:tcPrChange>
          </w:tcPr>
          <w:p w14:paraId="291F8DC1" w14:textId="77777777" w:rsidR="00587855" w:rsidRDefault="00587855">
            <w:pPr>
              <w:rPr>
                <w:color w:val="000000"/>
              </w:rPr>
            </w:pPr>
          </w:p>
        </w:tc>
      </w:tr>
      <w:tr w:rsidR="00C820CA" w14:paraId="689893D6" w14:textId="77777777" w:rsidTr="00827581">
        <w:trPr>
          <w:trHeight w:val="630"/>
          <w:trPrChange w:id="26" w:author="Steve Baker [NESO]" w:date="2025-10-16T09:38:00Z" w16du:dateUtc="2025-10-16T08:38:00Z">
            <w:trPr>
              <w:trHeight w:val="630"/>
            </w:trPr>
          </w:trPrChange>
        </w:trPr>
        <w:tc>
          <w:tcPr>
            <w:tcW w:w="2518" w:type="dxa"/>
            <w:vAlign w:val="center"/>
            <w:tcPrChange w:id="27" w:author="Steve Baker [NESO]" w:date="2025-10-16T09:38:00Z" w16du:dateUtc="2025-10-16T08:38:00Z">
              <w:tcPr>
                <w:tcW w:w="2518" w:type="dxa"/>
                <w:vAlign w:val="center"/>
              </w:tcPr>
            </w:tcPrChange>
          </w:tcPr>
          <w:p w14:paraId="7418ECB5" w14:textId="77777777" w:rsidR="00C820CA" w:rsidRDefault="00C820CA">
            <w:pPr>
              <w:autoSpaceDE w:val="0"/>
              <w:autoSpaceDN w:val="0"/>
              <w:adjustRightInd w:val="0"/>
              <w:rPr>
                <w:lang w:eastAsia="en-GB"/>
              </w:rPr>
            </w:pPr>
            <w:r>
              <w:rPr>
                <w:sz w:val="22"/>
                <w:lang w:eastAsia="en-GB"/>
              </w:rPr>
              <w:t>Offshore Transmission Owners</w:t>
            </w:r>
          </w:p>
        </w:tc>
        <w:tc>
          <w:tcPr>
            <w:tcW w:w="2126" w:type="dxa"/>
            <w:vAlign w:val="center"/>
            <w:tcPrChange w:id="28" w:author="Steve Baker [NESO]" w:date="2025-10-16T09:38:00Z" w16du:dateUtc="2025-10-16T08:38:00Z">
              <w:tcPr>
                <w:tcW w:w="2126" w:type="dxa"/>
                <w:vAlign w:val="center"/>
              </w:tcPr>
            </w:tcPrChange>
          </w:tcPr>
          <w:p w14:paraId="7B3DCE2B" w14:textId="77777777" w:rsidR="00C820CA" w:rsidRDefault="00C820CA">
            <w:pPr>
              <w:rPr>
                <w:color w:val="000000"/>
              </w:rPr>
            </w:pPr>
          </w:p>
        </w:tc>
        <w:tc>
          <w:tcPr>
            <w:tcW w:w="2552" w:type="dxa"/>
            <w:vAlign w:val="center"/>
            <w:tcPrChange w:id="29" w:author="Steve Baker [NESO]" w:date="2025-10-16T09:38:00Z" w16du:dateUtc="2025-10-16T08:38:00Z">
              <w:tcPr>
                <w:tcW w:w="2552" w:type="dxa"/>
                <w:vAlign w:val="center"/>
              </w:tcPr>
            </w:tcPrChange>
          </w:tcPr>
          <w:p w14:paraId="0D1B2F8D" w14:textId="77777777" w:rsidR="00C820CA" w:rsidRDefault="00C820CA">
            <w:pPr>
              <w:rPr>
                <w:color w:val="000000"/>
              </w:rPr>
            </w:pPr>
          </w:p>
        </w:tc>
        <w:tc>
          <w:tcPr>
            <w:tcW w:w="1276" w:type="dxa"/>
            <w:vAlign w:val="center"/>
            <w:tcPrChange w:id="30" w:author="Steve Baker [NESO]" w:date="2025-10-16T09:38:00Z" w16du:dateUtc="2025-10-16T08:38:00Z">
              <w:tcPr>
                <w:tcW w:w="1276" w:type="dxa"/>
                <w:vAlign w:val="center"/>
              </w:tcPr>
            </w:tcPrChange>
          </w:tcPr>
          <w:p w14:paraId="66FBE54C" w14:textId="77777777" w:rsidR="00C820CA" w:rsidRDefault="00C820CA">
            <w:pPr>
              <w:rPr>
                <w:color w:val="000000"/>
              </w:rPr>
            </w:pPr>
          </w:p>
        </w:tc>
      </w:tr>
      <w:tr w:rsidR="00827581" w14:paraId="15937446" w14:textId="77777777" w:rsidTr="00827581">
        <w:trPr>
          <w:trHeight w:val="630"/>
          <w:ins w:id="31" w:author="Steve Baker [NESO]" w:date="2025-10-16T09:38:00Z" w16du:dateUtc="2025-10-16T08:38:00Z"/>
          <w:trPrChange w:id="32" w:author="Steve Baker [NESO]" w:date="2025-10-16T09:38:00Z" w16du:dateUtc="2025-10-16T08:38:00Z">
            <w:trPr>
              <w:trHeight w:val="630"/>
            </w:trPr>
          </w:trPrChange>
        </w:trPr>
        <w:tc>
          <w:tcPr>
            <w:tcW w:w="2518" w:type="dxa"/>
            <w:vAlign w:val="center"/>
            <w:tcPrChange w:id="33" w:author="Steve Baker [NESO]" w:date="2025-10-16T09:38:00Z" w16du:dateUtc="2025-10-16T08:38:00Z">
              <w:tcPr>
                <w:tcW w:w="2518" w:type="dxa"/>
                <w:vAlign w:val="center"/>
              </w:tcPr>
            </w:tcPrChange>
          </w:tcPr>
          <w:p w14:paraId="02245D17" w14:textId="1FFEFE30" w:rsidR="00827581" w:rsidRDefault="00242460">
            <w:pPr>
              <w:autoSpaceDE w:val="0"/>
              <w:autoSpaceDN w:val="0"/>
              <w:adjustRightInd w:val="0"/>
              <w:rPr>
                <w:ins w:id="34" w:author="Steve Baker [NESO]" w:date="2025-10-16T09:38:00Z" w16du:dateUtc="2025-10-16T08:38:00Z"/>
                <w:sz w:val="22"/>
                <w:lang w:eastAsia="en-GB"/>
              </w:rPr>
            </w:pPr>
            <w:ins w:id="35" w:author="Steve Baker [NESO]" w:date="2025-10-16T09:39:00Z" w16du:dateUtc="2025-10-16T08:39:00Z">
              <w:r>
                <w:rPr>
                  <w:rStyle w:val="normaltextrun"/>
                  <w:rFonts w:cs="Arial"/>
                  <w:color w:val="D13438"/>
                  <w:u w:val="single"/>
                  <w:shd w:val="clear" w:color="auto" w:fill="FFFFFF"/>
                </w:rPr>
                <w:t>Competitively Appointed Transmission Owners </w:t>
              </w:r>
              <w:r>
                <w:rPr>
                  <w:rStyle w:val="eop"/>
                  <w:rFonts w:cs="Arial"/>
                  <w:color w:val="000000"/>
                  <w:shd w:val="clear" w:color="auto" w:fill="FFFFFF"/>
                </w:rPr>
                <w:t> </w:t>
              </w:r>
            </w:ins>
          </w:p>
        </w:tc>
        <w:tc>
          <w:tcPr>
            <w:tcW w:w="2126" w:type="dxa"/>
            <w:vAlign w:val="center"/>
            <w:tcPrChange w:id="36" w:author="Steve Baker [NESO]" w:date="2025-10-16T09:38:00Z" w16du:dateUtc="2025-10-16T08:38:00Z">
              <w:tcPr>
                <w:tcW w:w="2126" w:type="dxa"/>
                <w:vAlign w:val="center"/>
              </w:tcPr>
            </w:tcPrChange>
          </w:tcPr>
          <w:p w14:paraId="4813F9FF" w14:textId="77777777" w:rsidR="00827581" w:rsidRDefault="00827581">
            <w:pPr>
              <w:rPr>
                <w:ins w:id="37" w:author="Steve Baker [NESO]" w:date="2025-10-16T09:38:00Z" w16du:dateUtc="2025-10-16T08:38:00Z"/>
                <w:color w:val="000000"/>
              </w:rPr>
            </w:pPr>
          </w:p>
        </w:tc>
        <w:tc>
          <w:tcPr>
            <w:tcW w:w="2552" w:type="dxa"/>
            <w:vAlign w:val="center"/>
            <w:tcPrChange w:id="38" w:author="Steve Baker [NESO]" w:date="2025-10-16T09:38:00Z" w16du:dateUtc="2025-10-16T08:38:00Z">
              <w:tcPr>
                <w:tcW w:w="2552" w:type="dxa"/>
                <w:vAlign w:val="center"/>
              </w:tcPr>
            </w:tcPrChange>
          </w:tcPr>
          <w:p w14:paraId="416A7FC9" w14:textId="77777777" w:rsidR="00827581" w:rsidRDefault="00827581">
            <w:pPr>
              <w:rPr>
                <w:ins w:id="39" w:author="Steve Baker [NESO]" w:date="2025-10-16T09:38:00Z" w16du:dateUtc="2025-10-16T08:38:00Z"/>
                <w:color w:val="000000"/>
              </w:rPr>
            </w:pPr>
          </w:p>
        </w:tc>
        <w:tc>
          <w:tcPr>
            <w:tcW w:w="1276" w:type="dxa"/>
            <w:vAlign w:val="center"/>
            <w:tcPrChange w:id="40" w:author="Steve Baker [NESO]" w:date="2025-10-16T09:38:00Z" w16du:dateUtc="2025-10-16T08:38:00Z">
              <w:tcPr>
                <w:tcW w:w="1276" w:type="dxa"/>
                <w:vAlign w:val="center"/>
              </w:tcPr>
            </w:tcPrChange>
          </w:tcPr>
          <w:p w14:paraId="2DB50BD3" w14:textId="77777777" w:rsidR="00827581" w:rsidRDefault="00827581">
            <w:pPr>
              <w:rPr>
                <w:ins w:id="41" w:author="Steve Baker [NESO]" w:date="2025-10-16T09:38:00Z" w16du:dateUtc="2025-10-16T08:38:00Z"/>
                <w:color w:val="000000"/>
              </w:rPr>
            </w:pPr>
          </w:p>
        </w:tc>
      </w:tr>
    </w:tbl>
    <w:p w14:paraId="406C62EA" w14:textId="77777777" w:rsidR="00587855" w:rsidRDefault="00587855">
      <w:pPr>
        <w:keepNext/>
        <w:keepLines/>
        <w:rPr>
          <w:b/>
          <w:sz w:val="24"/>
        </w:rPr>
      </w:pPr>
    </w:p>
    <w:p w14:paraId="191B939C" w14:textId="77777777" w:rsidR="00587855" w:rsidRDefault="00587855">
      <w:pPr>
        <w:keepNext/>
        <w:keepLines/>
        <w:rPr>
          <w:b/>
          <w:sz w:val="24"/>
        </w:rPr>
      </w:pPr>
    </w:p>
    <w:p w14:paraId="51FA9107" w14:textId="77777777" w:rsidR="00587855" w:rsidRDefault="00587855">
      <w:pPr>
        <w:keepNext/>
        <w:keepLines/>
        <w:rPr>
          <w:b/>
          <w:sz w:val="24"/>
        </w:rPr>
      </w:pPr>
      <w:r>
        <w:rPr>
          <w:b/>
          <w:sz w:val="24"/>
        </w:rPr>
        <w:t xml:space="preserve">STC Procedure Change Control History </w:t>
      </w:r>
    </w:p>
    <w:p w14:paraId="149A8CB7" w14:textId="77777777" w:rsidR="00587855" w:rsidRDefault="00587855">
      <w:pPr>
        <w:rPr>
          <w:b/>
          <w:sz w:val="24"/>
        </w:rPr>
      </w:pPr>
    </w:p>
    <w:tbl>
      <w:tblPr>
        <w:tblW w:w="9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1"/>
        <w:gridCol w:w="1997"/>
        <w:gridCol w:w="6784"/>
      </w:tblGrid>
      <w:tr w:rsidR="00587855" w14:paraId="23282FDE" w14:textId="77777777" w:rsidTr="7D31B4EC">
        <w:tc>
          <w:tcPr>
            <w:tcW w:w="961" w:type="dxa"/>
          </w:tcPr>
          <w:p w14:paraId="081513CA" w14:textId="77777777" w:rsidR="00587855" w:rsidRDefault="00587855">
            <w:r>
              <w:t>Issue 1</w:t>
            </w:r>
          </w:p>
        </w:tc>
        <w:tc>
          <w:tcPr>
            <w:tcW w:w="1997" w:type="dxa"/>
          </w:tcPr>
          <w:p w14:paraId="2BA4CE8D" w14:textId="77777777" w:rsidR="00587855" w:rsidRDefault="00587855">
            <w:r>
              <w:t>13/10/2004</w:t>
            </w:r>
          </w:p>
        </w:tc>
        <w:tc>
          <w:tcPr>
            <w:tcW w:w="6784" w:type="dxa"/>
          </w:tcPr>
          <w:p w14:paraId="6C94CA77" w14:textId="77777777" w:rsidR="00587855" w:rsidRDefault="00587855">
            <w:pPr>
              <w:pStyle w:val="Header"/>
              <w:tabs>
                <w:tab w:val="clear" w:pos="4153"/>
                <w:tab w:val="clear" w:pos="8306"/>
              </w:tabs>
            </w:pPr>
            <w:r>
              <w:t>BETTA Go-Live version</w:t>
            </w:r>
          </w:p>
        </w:tc>
      </w:tr>
      <w:tr w:rsidR="00587855" w14:paraId="78FAE174" w14:textId="77777777" w:rsidTr="7D31B4EC">
        <w:tc>
          <w:tcPr>
            <w:tcW w:w="961" w:type="dxa"/>
          </w:tcPr>
          <w:p w14:paraId="57C11C35" w14:textId="77777777" w:rsidR="00587855" w:rsidRDefault="00587855">
            <w:r>
              <w:t>Issue 2</w:t>
            </w:r>
          </w:p>
        </w:tc>
        <w:tc>
          <w:tcPr>
            <w:tcW w:w="1997" w:type="dxa"/>
          </w:tcPr>
          <w:p w14:paraId="2663FED0" w14:textId="77777777" w:rsidR="00587855" w:rsidRDefault="00587855">
            <w:r>
              <w:t>25/10/2005</w:t>
            </w:r>
          </w:p>
        </w:tc>
        <w:tc>
          <w:tcPr>
            <w:tcW w:w="6784" w:type="dxa"/>
          </w:tcPr>
          <w:p w14:paraId="65333811" w14:textId="77777777" w:rsidR="00587855" w:rsidRDefault="00587855">
            <w:pPr>
              <w:pStyle w:val="Header"/>
              <w:tabs>
                <w:tab w:val="clear" w:pos="4153"/>
                <w:tab w:val="clear" w:pos="8306"/>
              </w:tabs>
            </w:pPr>
            <w:r>
              <w:t>Issue 002 incorporating PA034 and PA037</w:t>
            </w:r>
          </w:p>
        </w:tc>
      </w:tr>
      <w:tr w:rsidR="00A05DC0" w14:paraId="17716364" w14:textId="77777777" w:rsidTr="7D31B4EC">
        <w:tc>
          <w:tcPr>
            <w:tcW w:w="961" w:type="dxa"/>
          </w:tcPr>
          <w:p w14:paraId="4BA813F4" w14:textId="77777777" w:rsidR="00A05DC0" w:rsidRDefault="00A05DC0">
            <w:r>
              <w:t>Issue 3</w:t>
            </w:r>
          </w:p>
        </w:tc>
        <w:tc>
          <w:tcPr>
            <w:tcW w:w="1997" w:type="dxa"/>
          </w:tcPr>
          <w:p w14:paraId="0A125860" w14:textId="77777777" w:rsidR="00A05DC0" w:rsidRDefault="00844C92">
            <w:r>
              <w:t>18</w:t>
            </w:r>
            <w:r w:rsidR="00A05DC0">
              <w:t>/0</w:t>
            </w:r>
            <w:r>
              <w:t>9</w:t>
            </w:r>
            <w:r w:rsidR="00A05DC0">
              <w:t>/2009</w:t>
            </w:r>
          </w:p>
        </w:tc>
        <w:tc>
          <w:tcPr>
            <w:tcW w:w="6784" w:type="dxa"/>
          </w:tcPr>
          <w:p w14:paraId="7CD52174" w14:textId="77777777" w:rsidR="00A05DC0" w:rsidRDefault="00EC3F32">
            <w:pPr>
              <w:pStyle w:val="Header"/>
              <w:tabs>
                <w:tab w:val="clear" w:pos="4153"/>
                <w:tab w:val="clear" w:pos="8306"/>
              </w:tabs>
            </w:pPr>
            <w:r>
              <w:t>Issue 003 incorporating c</w:t>
            </w:r>
            <w:r w:rsidR="00A05DC0">
              <w:t>hanges for Offshore Regime</w:t>
            </w:r>
          </w:p>
        </w:tc>
      </w:tr>
      <w:tr w:rsidR="000C4057" w14:paraId="21794BAC" w14:textId="77777777" w:rsidTr="7D31B4EC">
        <w:tc>
          <w:tcPr>
            <w:tcW w:w="961" w:type="dxa"/>
          </w:tcPr>
          <w:p w14:paraId="73FEBDBB" w14:textId="77777777" w:rsidR="000C4057" w:rsidRDefault="000C4057">
            <w:r>
              <w:t>Issue 4</w:t>
            </w:r>
          </w:p>
        </w:tc>
        <w:tc>
          <w:tcPr>
            <w:tcW w:w="1997" w:type="dxa"/>
          </w:tcPr>
          <w:p w14:paraId="0EC196F0" w14:textId="77777777" w:rsidR="000C4057" w:rsidRDefault="000C4057">
            <w:r>
              <w:t>01/04/2019</w:t>
            </w:r>
          </w:p>
        </w:tc>
        <w:tc>
          <w:tcPr>
            <w:tcW w:w="6784" w:type="dxa"/>
          </w:tcPr>
          <w:p w14:paraId="33C82D29" w14:textId="77777777" w:rsidR="000C4057" w:rsidRDefault="000C4057">
            <w:pPr>
              <w:pStyle w:val="Header"/>
              <w:tabs>
                <w:tab w:val="clear" w:pos="4153"/>
                <w:tab w:val="clear" w:pos="8306"/>
              </w:tabs>
            </w:pPr>
            <w:r>
              <w:t>Issue 004 incorporating changes for National Grid Legal Separation</w:t>
            </w:r>
          </w:p>
        </w:tc>
      </w:tr>
      <w:tr w:rsidR="00931E33" w14:paraId="6F279A5F" w14:textId="77777777" w:rsidTr="7D31B4EC">
        <w:tc>
          <w:tcPr>
            <w:tcW w:w="961" w:type="dxa"/>
          </w:tcPr>
          <w:p w14:paraId="575AB6D9" w14:textId="6B4D93AD" w:rsidR="00931E33" w:rsidRDefault="00931E33" w:rsidP="00931E33">
            <w:r w:rsidRPr="000D3FB3">
              <w:t xml:space="preserve">Issue </w:t>
            </w:r>
            <w:r>
              <w:t>5</w:t>
            </w:r>
          </w:p>
        </w:tc>
        <w:tc>
          <w:tcPr>
            <w:tcW w:w="1997" w:type="dxa"/>
          </w:tcPr>
          <w:p w14:paraId="4E259925" w14:textId="70B4518D" w:rsidR="00931E33" w:rsidRDefault="00BA1B94" w:rsidP="00931E33">
            <w:r>
              <w:t>25</w:t>
            </w:r>
            <w:r w:rsidR="00AF1958">
              <w:t>/04/2023</w:t>
            </w:r>
          </w:p>
        </w:tc>
        <w:tc>
          <w:tcPr>
            <w:tcW w:w="6784" w:type="dxa"/>
          </w:tcPr>
          <w:p w14:paraId="1370F304" w14:textId="070726B7" w:rsidR="00931E33" w:rsidRDefault="00931E33" w:rsidP="00931E33">
            <w:pPr>
              <w:pStyle w:val="Header"/>
              <w:tabs>
                <w:tab w:val="clear" w:pos="4153"/>
                <w:tab w:val="clear" w:pos="8306"/>
              </w:tabs>
            </w:pPr>
            <w:r>
              <w:t>Issue 005 incorporating use of ‘The Company’ definition as made in the STC</w:t>
            </w:r>
            <w:r w:rsidR="00AF1958">
              <w:t xml:space="preserve"> PM0130</w:t>
            </w:r>
          </w:p>
        </w:tc>
      </w:tr>
      <w:tr w:rsidR="00220499" w14:paraId="049333D7" w14:textId="77777777" w:rsidTr="7D31B4EC">
        <w:tc>
          <w:tcPr>
            <w:tcW w:w="961" w:type="dxa"/>
          </w:tcPr>
          <w:p w14:paraId="2D6DDDEA" w14:textId="304760AF" w:rsidR="00220499" w:rsidRPr="000D3FB3" w:rsidRDefault="00220499" w:rsidP="00931E33">
            <w:r>
              <w:t>Issue 6</w:t>
            </w:r>
          </w:p>
        </w:tc>
        <w:tc>
          <w:tcPr>
            <w:tcW w:w="1997" w:type="dxa"/>
          </w:tcPr>
          <w:p w14:paraId="6AE71D84" w14:textId="4AF82A1B" w:rsidR="00220499" w:rsidRDefault="00220499" w:rsidP="00931E33">
            <w:r>
              <w:t>17/04/2025</w:t>
            </w:r>
          </w:p>
        </w:tc>
        <w:tc>
          <w:tcPr>
            <w:tcW w:w="6784" w:type="dxa"/>
          </w:tcPr>
          <w:p w14:paraId="3F64440B" w14:textId="0A14E108" w:rsidR="00220499" w:rsidRDefault="00220499" w:rsidP="00931E33">
            <w:pPr>
              <w:pStyle w:val="Header"/>
              <w:tabs>
                <w:tab w:val="clear" w:pos="4153"/>
                <w:tab w:val="clear" w:pos="8306"/>
              </w:tabs>
            </w:pPr>
            <w:r>
              <w:t xml:space="preserve">Issue 006 PM0144 </w:t>
            </w:r>
            <w:r w:rsidR="00E25426" w:rsidRPr="00E25426">
              <w:t>Digital Communication System Integration</w:t>
            </w:r>
          </w:p>
        </w:tc>
      </w:tr>
    </w:tbl>
    <w:p w14:paraId="4558CDCA" w14:textId="77777777" w:rsidR="00587855" w:rsidRDefault="00587855">
      <w:pPr>
        <w:rPr>
          <w:b/>
        </w:rPr>
      </w:pPr>
    </w:p>
    <w:p w14:paraId="7ADBA315" w14:textId="77777777" w:rsidR="00587855" w:rsidRDefault="00587855"/>
    <w:p w14:paraId="570C61A0" w14:textId="77777777" w:rsidR="00587855" w:rsidRDefault="00587855">
      <w:pPr>
        <w:ind w:left="360"/>
        <w:sectPr w:rsidR="00587855">
          <w:headerReference w:type="default" r:id="rId10"/>
          <w:footerReference w:type="even" r:id="rId11"/>
          <w:footerReference w:type="default" r:id="rId12"/>
          <w:pgSz w:w="11906" w:h="16838"/>
          <w:pgMar w:top="1440" w:right="1800" w:bottom="1440" w:left="1800" w:header="720" w:footer="720" w:gutter="0"/>
          <w:cols w:space="720"/>
        </w:sectPr>
      </w:pPr>
    </w:p>
    <w:p w14:paraId="110A20DA" w14:textId="77777777" w:rsidR="00587855" w:rsidRDefault="00587855">
      <w:pPr>
        <w:pStyle w:val="Heading1"/>
        <w:keepLines/>
      </w:pPr>
      <w:r>
        <w:t>Introduction</w:t>
      </w:r>
    </w:p>
    <w:p w14:paraId="4C9B09FC" w14:textId="77777777" w:rsidR="00587855" w:rsidRDefault="00587855">
      <w:pPr>
        <w:pStyle w:val="Heading2"/>
        <w:keepLines/>
      </w:pPr>
      <w:r>
        <w:t>Scope</w:t>
      </w:r>
    </w:p>
    <w:p w14:paraId="72DAEAA0" w14:textId="1CC53141" w:rsidR="00587855" w:rsidRDefault="00587855">
      <w:pPr>
        <w:pStyle w:val="Heading3"/>
        <w:tabs>
          <w:tab w:val="clear" w:pos="720"/>
          <w:tab w:val="num" w:pos="709"/>
        </w:tabs>
        <w:ind w:left="709" w:hanging="709"/>
        <w:jc w:val="both"/>
      </w:pPr>
      <w:r>
        <w:t xml:space="preserve">This process defines the data exchange required between </w:t>
      </w:r>
      <w:r w:rsidR="00931E33">
        <w:t>The Company</w:t>
      </w:r>
      <w:r w:rsidR="00931E33" w:rsidRPr="00931E33">
        <w:t xml:space="preserve">, as defined in the STC and meaning the licence holder with system operator responsibilities, </w:t>
      </w:r>
      <w:r>
        <w:t>and TOs for the purposes of charging consultations.</w:t>
      </w:r>
    </w:p>
    <w:p w14:paraId="5367F369" w14:textId="53FF5132" w:rsidR="00587855" w:rsidRDefault="00587855">
      <w:pPr>
        <w:pStyle w:val="Heading3"/>
        <w:keepLines/>
        <w:ind w:left="709" w:hanging="709"/>
      </w:pPr>
      <w:r>
        <w:t xml:space="preserve">This procedure applies to </w:t>
      </w:r>
      <w:r w:rsidR="00931E33">
        <w:t>The Company</w:t>
      </w:r>
      <w:r>
        <w:t xml:space="preserve"> and each TO. </w:t>
      </w:r>
    </w:p>
    <w:p w14:paraId="55F1E394" w14:textId="77777777" w:rsidR="00587855" w:rsidRDefault="00587855">
      <w:pPr>
        <w:pStyle w:val="Heading3"/>
        <w:keepLines/>
        <w:ind w:left="709" w:hanging="709"/>
      </w:pPr>
      <w:r>
        <w:t>For the purposes of this document, the TOs are:</w:t>
      </w:r>
    </w:p>
    <w:p w14:paraId="3BB475D7" w14:textId="77777777" w:rsidR="000C4057" w:rsidRDefault="000C4057">
      <w:pPr>
        <w:pStyle w:val="BulletList"/>
      </w:pPr>
      <w:proofErr w:type="gramStart"/>
      <w:r>
        <w:t>NGET;</w:t>
      </w:r>
      <w:proofErr w:type="gramEnd"/>
    </w:p>
    <w:p w14:paraId="1519811D" w14:textId="77777777" w:rsidR="00587855" w:rsidRDefault="00587855">
      <w:pPr>
        <w:pStyle w:val="BulletList"/>
      </w:pPr>
      <w:r>
        <w:t>SPT; and</w:t>
      </w:r>
    </w:p>
    <w:p w14:paraId="0E7AFE5E" w14:textId="77777777" w:rsidR="00587855" w:rsidRDefault="00587855">
      <w:pPr>
        <w:pStyle w:val="BulletList"/>
      </w:pPr>
      <w:r>
        <w:t>SHETL</w:t>
      </w:r>
      <w:r w:rsidR="00A05DC0">
        <w:t>; and</w:t>
      </w:r>
    </w:p>
    <w:p w14:paraId="1F7D24E8" w14:textId="5274D515" w:rsidR="00A05DC0" w:rsidRDefault="00242460">
      <w:pPr>
        <w:pStyle w:val="BulletList"/>
        <w:rPr>
          <w:ins w:id="42" w:author="Steve Baker [NESO]" w:date="2025-10-16T09:40:00Z" w16du:dateUtc="2025-10-16T08:40:00Z"/>
        </w:rPr>
      </w:pPr>
      <w:ins w:id="43" w:author="Steve Baker [NESO]" w:date="2025-10-16T09:39:00Z" w16du:dateUtc="2025-10-16T08:39:00Z">
        <w:r>
          <w:t xml:space="preserve">All </w:t>
        </w:r>
      </w:ins>
      <w:r w:rsidR="00A05DC0">
        <w:t xml:space="preserve">Offshore Transmission </w:t>
      </w:r>
      <w:del w:id="44" w:author="Steve Baker [NESO]" w:date="2025-10-16T09:39:00Z" w16du:dateUtc="2025-10-16T08:39:00Z">
        <w:r w:rsidR="00A05DC0" w:rsidDel="00242460">
          <w:delText>Owners</w:delText>
        </w:r>
      </w:del>
      <w:ins w:id="45" w:author="Steve Baker [NESO]" w:date="2025-10-16T09:39:00Z" w16du:dateUtc="2025-10-16T08:39:00Z">
        <w:r>
          <w:t>Licensees as appointed by Ofgem</w:t>
        </w:r>
      </w:ins>
      <w:ins w:id="46" w:author="Steve Baker [NESO]" w:date="2025-10-16T09:40:00Z" w16du:dateUtc="2025-10-16T08:40:00Z">
        <w:r>
          <w:t>; and</w:t>
        </w:r>
      </w:ins>
    </w:p>
    <w:p w14:paraId="1BD2A791" w14:textId="7181BCA3" w:rsidR="00242460" w:rsidRDefault="00242460">
      <w:pPr>
        <w:pStyle w:val="BulletList"/>
      </w:pPr>
      <w:ins w:id="47" w:author="Steve Baker [NESO]" w:date="2025-10-16T09:40:00Z" w16du:dateUtc="2025-10-16T08:40:00Z">
        <w:r>
          <w:t>All Competitively Appointed Transmission Owners as appointed by Ofgem.</w:t>
        </w:r>
      </w:ins>
    </w:p>
    <w:p w14:paraId="1EFD9A12" w14:textId="77777777" w:rsidR="00587855" w:rsidRDefault="00587855">
      <w:pPr>
        <w:pStyle w:val="BodyText"/>
        <w:keepNext/>
        <w:keepLines/>
        <w:ind w:left="0"/>
        <w:jc w:val="both"/>
      </w:pPr>
    </w:p>
    <w:p w14:paraId="020C6A74" w14:textId="77777777" w:rsidR="00587855" w:rsidRDefault="00587855">
      <w:pPr>
        <w:pStyle w:val="Heading2"/>
        <w:keepLines/>
        <w:jc w:val="both"/>
      </w:pPr>
      <w:r>
        <w:t>Objectives</w:t>
      </w:r>
    </w:p>
    <w:p w14:paraId="315C8350" w14:textId="04DAC90E" w:rsidR="00587855" w:rsidRDefault="00587855">
      <w:pPr>
        <w:pStyle w:val="Heading3"/>
        <w:tabs>
          <w:tab w:val="clear" w:pos="720"/>
          <w:tab w:val="num" w:pos="709"/>
        </w:tabs>
        <w:ind w:left="709" w:hanging="709"/>
      </w:pPr>
      <w:r>
        <w:t xml:space="preserve">The objective of this document is to provide for effective data exchange between </w:t>
      </w:r>
      <w:r w:rsidR="00931E33">
        <w:t>The Company</w:t>
      </w:r>
      <w:r>
        <w:t xml:space="preserve"> and TOs for the purposes of charging consultations.</w:t>
      </w:r>
    </w:p>
    <w:p w14:paraId="45265D1F" w14:textId="77777777" w:rsidR="00587855" w:rsidRDefault="00587855">
      <w:pPr>
        <w:pStyle w:val="Heading3"/>
        <w:keepLines/>
        <w:tabs>
          <w:tab w:val="clear" w:pos="720"/>
          <w:tab w:val="num" w:pos="709"/>
        </w:tabs>
        <w:ind w:left="709" w:hanging="709"/>
      </w:pPr>
      <w:r>
        <w:t>This process specifies the following:</w:t>
      </w:r>
    </w:p>
    <w:p w14:paraId="6BCF3C8F" w14:textId="585FC20D" w:rsidR="00587855" w:rsidRDefault="00587855">
      <w:pPr>
        <w:keepNext/>
        <w:keepLines/>
        <w:numPr>
          <w:ilvl w:val="0"/>
          <w:numId w:val="13"/>
        </w:numPr>
        <w:tabs>
          <w:tab w:val="clear" w:pos="360"/>
          <w:tab w:val="num" w:pos="1080"/>
        </w:tabs>
        <w:spacing w:after="0"/>
        <w:ind w:left="1077" w:hanging="357"/>
      </w:pPr>
      <w:r>
        <w:t xml:space="preserve">the responsibilities of </w:t>
      </w:r>
      <w:r w:rsidR="00931E33">
        <w:t>The Company</w:t>
      </w:r>
      <w:r>
        <w:t xml:space="preserve"> and TOs in relation to data provision for charging </w:t>
      </w:r>
      <w:proofErr w:type="gramStart"/>
      <w:r>
        <w:t>consultations;</w:t>
      </w:r>
      <w:proofErr w:type="gramEnd"/>
    </w:p>
    <w:p w14:paraId="08533309" w14:textId="77777777" w:rsidR="00587855" w:rsidRDefault="00587855">
      <w:pPr>
        <w:keepNext/>
        <w:keepLines/>
        <w:numPr>
          <w:ilvl w:val="0"/>
          <w:numId w:val="13"/>
        </w:numPr>
        <w:tabs>
          <w:tab w:val="clear" w:pos="360"/>
          <w:tab w:val="num" w:pos="1080"/>
        </w:tabs>
        <w:spacing w:after="0"/>
        <w:ind w:left="1077" w:hanging="357"/>
      </w:pPr>
      <w:r>
        <w:t>the requirements for exchange of information relating to charging consultations; and</w:t>
      </w:r>
    </w:p>
    <w:p w14:paraId="7AD9A81F" w14:textId="77777777" w:rsidR="00587855" w:rsidRDefault="00587855">
      <w:pPr>
        <w:keepNext/>
        <w:keepLines/>
        <w:numPr>
          <w:ilvl w:val="0"/>
          <w:numId w:val="13"/>
        </w:numPr>
        <w:tabs>
          <w:tab w:val="clear" w:pos="360"/>
          <w:tab w:val="num" w:pos="1080"/>
        </w:tabs>
        <w:ind w:left="1077" w:hanging="357"/>
        <w:rPr>
          <w:i/>
        </w:rPr>
      </w:pPr>
      <w:r>
        <w:t>the lines of communication to be used.</w:t>
      </w:r>
    </w:p>
    <w:p w14:paraId="0B13B4E3" w14:textId="77777777" w:rsidR="00587855" w:rsidRDefault="00587855">
      <w:pPr>
        <w:pStyle w:val="Heading3"/>
        <w:keepLines/>
        <w:numPr>
          <w:ilvl w:val="0"/>
          <w:numId w:val="0"/>
        </w:numPr>
        <w:jc w:val="both"/>
      </w:pPr>
    </w:p>
    <w:p w14:paraId="0E0F1341" w14:textId="77777777" w:rsidR="00587855" w:rsidRDefault="00587855">
      <w:pPr>
        <w:pStyle w:val="Heading2"/>
        <w:keepLines/>
        <w:jc w:val="both"/>
      </w:pPr>
      <w:r>
        <w:t>Background</w:t>
      </w:r>
    </w:p>
    <w:p w14:paraId="73624D39" w14:textId="7647C791" w:rsidR="00587855" w:rsidRDefault="00931E33">
      <w:pPr>
        <w:pStyle w:val="Heading3"/>
        <w:keepLines/>
        <w:tabs>
          <w:tab w:val="clear" w:pos="720"/>
          <w:tab w:val="num" w:pos="709"/>
        </w:tabs>
        <w:ind w:left="709" w:hanging="709"/>
        <w:jc w:val="both"/>
      </w:pPr>
      <w:r>
        <w:t>The Company</w:t>
      </w:r>
      <w:r w:rsidR="00587855">
        <w:t xml:space="preserve"> will be responsible, inter alia, for the contractual interface with the Users, and will produce the GB Charging Methodologies. Each TO will be remunerated by </w:t>
      </w:r>
      <w:r>
        <w:t>The Company</w:t>
      </w:r>
      <w:r w:rsidR="00587855">
        <w:t xml:space="preserve"> for the provision of transmission services. The development of GB Charging Methodologies may necessitate the provision of information from each TO during consultation on potential changes in the GB Charging Methodologies.</w:t>
      </w:r>
    </w:p>
    <w:p w14:paraId="1D396EC8" w14:textId="204F4780" w:rsidR="00587855" w:rsidRDefault="00587855">
      <w:pPr>
        <w:pStyle w:val="Heading3"/>
        <w:keepLines/>
        <w:tabs>
          <w:tab w:val="clear" w:pos="720"/>
          <w:tab w:val="num" w:pos="709"/>
        </w:tabs>
        <w:ind w:left="709" w:hanging="709"/>
        <w:jc w:val="both"/>
      </w:pPr>
      <w:r>
        <w:t xml:space="preserve">The Transmission Licence requires </w:t>
      </w:r>
      <w:r w:rsidR="00931E33">
        <w:t>The Company</w:t>
      </w:r>
      <w:r>
        <w:t xml:space="preserve"> to </w:t>
      </w:r>
      <w:proofErr w:type="gramStart"/>
      <w:r>
        <w:t>keep the GB Charging Methodologies under review at all times</w:t>
      </w:r>
      <w:proofErr w:type="gramEnd"/>
      <w:r>
        <w:t xml:space="preserve"> and to make modifications to the GB Charging Methodologies as may be required for the purpose of better meeting the relevant Licence objectives, as set out in </w:t>
      </w:r>
      <w:r w:rsidR="00931E33">
        <w:t>The Company</w:t>
      </w:r>
      <w:r>
        <w:t>'s Licence.</w:t>
      </w:r>
    </w:p>
    <w:p w14:paraId="3F5BB7DD" w14:textId="365B29C8" w:rsidR="00587855" w:rsidRDefault="00587855">
      <w:pPr>
        <w:pStyle w:val="Heading3"/>
        <w:keepLines/>
        <w:tabs>
          <w:tab w:val="clear" w:pos="720"/>
          <w:tab w:val="num" w:pos="709"/>
        </w:tabs>
        <w:ind w:left="709" w:hanging="709"/>
        <w:jc w:val="both"/>
      </w:pPr>
      <w:r>
        <w:t xml:space="preserve">Before making modifications to the GB Charging Methodologies, </w:t>
      </w:r>
      <w:r w:rsidR="00931E33">
        <w:t>The Company</w:t>
      </w:r>
      <w:r>
        <w:t xml:space="preserve"> shall issue a consultation proposal and will consult with Users for 28 days unless otherwise agreed by the Authority. </w:t>
      </w:r>
      <w:r w:rsidR="00931E33">
        <w:t>The Company</w:t>
      </w:r>
      <w:r>
        <w:t xml:space="preserve"> shall then submit a report on the charging consultation conclusion to the Authority setting out any intended changes to the GB Charging Methodologies. The change to the GB Charging Methodologies will then take effect after 28 days of the report on the charging consultation conclusion being sent to the Authority unless the Authority vetoes the change during this time. </w:t>
      </w:r>
    </w:p>
    <w:p w14:paraId="3CA95E85" w14:textId="77777777" w:rsidR="00587855" w:rsidRDefault="00587855">
      <w:pPr>
        <w:pStyle w:val="Heading3"/>
        <w:keepLines/>
        <w:tabs>
          <w:tab w:val="clear" w:pos="720"/>
          <w:tab w:val="num" w:pos="709"/>
        </w:tabs>
        <w:ind w:left="709" w:hanging="709"/>
        <w:jc w:val="both"/>
      </w:pPr>
      <w:r>
        <w:t>Consultations may also be conducted outside the statutory licence consultation process where information may be required from each TO.</w:t>
      </w:r>
    </w:p>
    <w:p w14:paraId="489BE7DC" w14:textId="77777777" w:rsidR="00587855" w:rsidRDefault="00587855">
      <w:pPr>
        <w:jc w:val="both"/>
      </w:pPr>
    </w:p>
    <w:p w14:paraId="201AD112" w14:textId="77777777" w:rsidR="00587855" w:rsidRDefault="00587855">
      <w:pPr>
        <w:pStyle w:val="Heading1"/>
        <w:jc w:val="both"/>
      </w:pPr>
      <w:r>
        <w:t>Key Definitions and Interpretation</w:t>
      </w:r>
    </w:p>
    <w:p w14:paraId="3FD35377" w14:textId="77777777" w:rsidR="00587855" w:rsidRDefault="00587855">
      <w:pPr>
        <w:pStyle w:val="Heading2"/>
      </w:pPr>
      <w:r>
        <w:t>For the purposes of STCP14-2:</w:t>
      </w:r>
    </w:p>
    <w:p w14:paraId="2935D15A" w14:textId="77777777" w:rsidR="00587855" w:rsidRDefault="00587855">
      <w:pPr>
        <w:pStyle w:val="Heading3"/>
        <w:tabs>
          <w:tab w:val="clear" w:pos="720"/>
          <w:tab w:val="num" w:pos="709"/>
        </w:tabs>
        <w:ind w:left="709" w:hanging="709"/>
        <w:jc w:val="both"/>
      </w:pPr>
      <w:r>
        <w:rPr>
          <w:b/>
          <w:bCs/>
        </w:rPr>
        <w:t>GB Charging Methodologies</w:t>
      </w:r>
      <w:r>
        <w:rPr>
          <w:b/>
        </w:rPr>
        <w:t xml:space="preserve"> </w:t>
      </w:r>
      <w:r>
        <w:t>means the Statement of Use of System Charges, the Statement of the Use of System Charging Methodology and the Statement of the Connection Charging Methodology.</w:t>
      </w:r>
    </w:p>
    <w:p w14:paraId="10AD2A5D" w14:textId="670B70CC" w:rsidR="00587855" w:rsidRDefault="00931E33">
      <w:pPr>
        <w:pStyle w:val="Heading3"/>
        <w:tabs>
          <w:tab w:val="clear" w:pos="720"/>
          <w:tab w:val="num" w:pos="709"/>
        </w:tabs>
        <w:ind w:left="709" w:hanging="709"/>
        <w:jc w:val="both"/>
      </w:pPr>
      <w:r>
        <w:rPr>
          <w:b/>
          <w:bCs/>
        </w:rPr>
        <w:t>The Company</w:t>
      </w:r>
      <w:r w:rsidR="00587855">
        <w:rPr>
          <w:b/>
          <w:bCs/>
        </w:rPr>
        <w:t xml:space="preserve"> Charging Contact </w:t>
      </w:r>
      <w:r w:rsidR="00587855">
        <w:t xml:space="preserve">is the named contact within </w:t>
      </w:r>
      <w:r>
        <w:t>The Company</w:t>
      </w:r>
      <w:r w:rsidR="00587855">
        <w:t xml:space="preserve"> for charging issues as advised to TOs from time to time. </w:t>
      </w:r>
    </w:p>
    <w:p w14:paraId="5E3EDBE5" w14:textId="3CF33533" w:rsidR="00587855" w:rsidRDefault="00587855">
      <w:pPr>
        <w:pStyle w:val="Heading3"/>
        <w:tabs>
          <w:tab w:val="clear" w:pos="720"/>
          <w:tab w:val="num" w:pos="709"/>
        </w:tabs>
        <w:ind w:left="709" w:hanging="709"/>
        <w:jc w:val="both"/>
      </w:pPr>
      <w:r>
        <w:rPr>
          <w:b/>
          <w:bCs/>
        </w:rPr>
        <w:t>TO Charging Contact</w:t>
      </w:r>
      <w:r>
        <w:t xml:space="preserve"> is the named contact within each TO for charging issues as advised to </w:t>
      </w:r>
      <w:r w:rsidR="00931E33">
        <w:t>The Company</w:t>
      </w:r>
      <w:r>
        <w:t xml:space="preserve"> from time to time.</w:t>
      </w:r>
    </w:p>
    <w:p w14:paraId="2C86BD2E" w14:textId="77777777" w:rsidR="00587855" w:rsidRDefault="00587855">
      <w:pPr>
        <w:pStyle w:val="Heading3"/>
        <w:numPr>
          <w:ilvl w:val="0"/>
          <w:numId w:val="0"/>
        </w:numPr>
        <w:jc w:val="both"/>
      </w:pPr>
    </w:p>
    <w:p w14:paraId="48145125" w14:textId="77777777" w:rsidR="00587855" w:rsidRDefault="00587855">
      <w:pPr>
        <w:pStyle w:val="Heading1"/>
      </w:pPr>
      <w:r>
        <w:t>Procedure</w:t>
      </w:r>
    </w:p>
    <w:p w14:paraId="4E79E490" w14:textId="77777777" w:rsidR="00587855" w:rsidRDefault="00587855">
      <w:pPr>
        <w:pStyle w:val="Heading2"/>
        <w:jc w:val="both"/>
      </w:pPr>
      <w:r>
        <w:t>Data Requirements for review of GB Charging Methodologies</w:t>
      </w:r>
    </w:p>
    <w:p w14:paraId="35424646" w14:textId="0ECE104F" w:rsidR="00587855" w:rsidRDefault="00364AD1">
      <w:pPr>
        <w:pStyle w:val="Heading3"/>
        <w:tabs>
          <w:tab w:val="clear" w:pos="720"/>
          <w:tab w:val="num" w:pos="709"/>
        </w:tabs>
        <w:ind w:left="709" w:hanging="709"/>
        <w:jc w:val="both"/>
      </w:pPr>
      <w:bookmarkStart w:id="48" w:name="_Ref81885117"/>
      <w:r>
        <w:t>To</w:t>
      </w:r>
      <w:r w:rsidRPr="00364AD1">
        <w:t xml:space="preserve"> determine whether a formal consultation is required in advance of publication of the consultation document, The Company may require information from the TO(s) to meet The Company’s Licence obligations to review the Methodologies. Where such information is required, The Company Charging Contact shall inform each TO Charging Contact via </w:t>
      </w:r>
      <w:r w:rsidR="00F5194E">
        <w:t>a</w:t>
      </w:r>
      <w:r w:rsidRPr="00364AD1">
        <w:t xml:space="preserve"> Designated Information Exchange System of the required information for the planned charging consultation. Five business days shall be given unless otherwise agreed for The Company and each TO </w:t>
      </w:r>
      <w:proofErr w:type="spellStart"/>
      <w:r w:rsidRPr="00364AD1">
        <w:t>to</w:t>
      </w:r>
      <w:proofErr w:type="spellEnd"/>
      <w:r w:rsidRPr="00364AD1">
        <w:t xml:space="preserve"> agree the timescale and the data to be provided. </w:t>
      </w:r>
      <w:bookmarkEnd w:id="48"/>
    </w:p>
    <w:p w14:paraId="60EB087B" w14:textId="799AE52C" w:rsidR="00587855" w:rsidRDefault="00494A3C">
      <w:pPr>
        <w:pStyle w:val="Heading3"/>
        <w:tabs>
          <w:tab w:val="clear" w:pos="720"/>
          <w:tab w:val="num" w:pos="709"/>
        </w:tabs>
        <w:ind w:left="709" w:hanging="709"/>
        <w:jc w:val="both"/>
      </w:pPr>
      <w:r w:rsidRPr="00494A3C">
        <w:t xml:space="preserve">Following discussion in 3.1.1, The Company Charging Contact shall send the TO Charging Contact a formal request for data via </w:t>
      </w:r>
      <w:r w:rsidR="00F5194E">
        <w:t>a</w:t>
      </w:r>
      <w:r w:rsidRPr="00494A3C">
        <w:t xml:space="preserve"> Designated Information Exchange System. The sample format for this email is set out in Appendix B. Unless a variation has been agreed by both The Company and the TO, ten business days will normally be given for production of data from the date of request.</w:t>
      </w:r>
      <w:r>
        <w:t xml:space="preserve"> </w:t>
      </w:r>
      <w:bookmarkStart w:id="49" w:name="_Ref81882923"/>
      <w:r w:rsidR="00587855">
        <w:t xml:space="preserve">Each TO and </w:t>
      </w:r>
      <w:r w:rsidR="00931E33">
        <w:t>The Company</w:t>
      </w:r>
      <w:r w:rsidR="00587855">
        <w:t xml:space="preserve"> shall discuss in a timely and co-ordinated manner potential changes required to any STCP should a change to a GB Charging Methodologies be agreed. </w:t>
      </w:r>
      <w:r w:rsidR="00931E33">
        <w:t>The Company</w:t>
      </w:r>
      <w:r w:rsidR="00587855">
        <w:t xml:space="preserve"> will discuss this again with each TO at the conclusions stage of the GB Charging Methodologies consultation period where any variation to the original discussions has occurred.</w:t>
      </w:r>
      <w:bookmarkEnd w:id="49"/>
      <w:r w:rsidR="00587855">
        <w:t xml:space="preserve"> </w:t>
      </w:r>
    </w:p>
    <w:p w14:paraId="33B13984" w14:textId="1B154BBE" w:rsidR="00587855" w:rsidRDefault="00931E33">
      <w:pPr>
        <w:pStyle w:val="Heading3"/>
        <w:tabs>
          <w:tab w:val="clear" w:pos="720"/>
          <w:tab w:val="num" w:pos="709"/>
        </w:tabs>
        <w:ind w:left="709" w:hanging="709"/>
        <w:jc w:val="both"/>
      </w:pPr>
      <w:r>
        <w:t>The Company</w:t>
      </w:r>
      <w:r w:rsidR="00587855">
        <w:t xml:space="preserve"> and each TO shall negotiate in good faith to agree any STCP changes as a result of </w:t>
      </w:r>
      <w:r w:rsidR="00587855">
        <w:fldChar w:fldCharType="begin"/>
      </w:r>
      <w:r w:rsidR="00587855">
        <w:instrText xml:space="preserve"> REF _Ref81882923 \r \h </w:instrText>
      </w:r>
      <w:r w:rsidR="00587855">
        <w:fldChar w:fldCharType="separate"/>
      </w:r>
      <w:ins w:id="50" w:author="Tammy Meek (NESO)" w:date="2025-04-16T16:22:00Z" w16du:dateUtc="2025-04-16T15:22:00Z">
        <w:r w:rsidR="00EF349D">
          <w:t>3.1.2</w:t>
        </w:r>
      </w:ins>
      <w:del w:id="51" w:author="Tammy Meek (NESO)" w:date="2025-04-16T16:22:00Z" w16du:dateUtc="2025-04-16T15:22:00Z">
        <w:r w:rsidR="00DE0410" w:rsidDel="00EF349D">
          <w:delText>3.1.3</w:delText>
        </w:r>
      </w:del>
      <w:r w:rsidR="00587855">
        <w:fldChar w:fldCharType="end"/>
      </w:r>
      <w:r w:rsidR="00587855">
        <w:t>, including enduring data requirements, subject to the GB Charging Methodologies change going through by the end of the consultation conclusions period. This is to ensure that the provisions in the relevant GB Charging Methodologies are mirrored in the STCPs and take effect at the same time.</w:t>
      </w:r>
    </w:p>
    <w:p w14:paraId="30F846D5" w14:textId="77777777" w:rsidR="00587855" w:rsidRDefault="00587855">
      <w:pPr>
        <w:pStyle w:val="Heading3"/>
        <w:tabs>
          <w:tab w:val="clear" w:pos="720"/>
          <w:tab w:val="num" w:pos="709"/>
        </w:tabs>
        <w:ind w:left="709" w:hanging="709"/>
        <w:jc w:val="both"/>
      </w:pPr>
      <w:bookmarkStart w:id="52" w:name="_Ref85355078"/>
      <w:r>
        <w:t>Each TO</w:t>
      </w:r>
      <w:r>
        <w:rPr>
          <w:b/>
        </w:rPr>
        <w:t xml:space="preserve"> </w:t>
      </w:r>
      <w:r>
        <w:t>Charging Contact shall provide the data requested in the format agreed within the timescales agreed.</w:t>
      </w:r>
      <w:bookmarkEnd w:id="52"/>
      <w:r>
        <w:t xml:space="preserve"> </w:t>
      </w:r>
    </w:p>
    <w:p w14:paraId="3FC236F7" w14:textId="78475EE2" w:rsidR="00587855" w:rsidRDefault="00931E33">
      <w:pPr>
        <w:pStyle w:val="Heading3"/>
        <w:tabs>
          <w:tab w:val="clear" w:pos="720"/>
          <w:tab w:val="num" w:pos="709"/>
        </w:tabs>
        <w:ind w:left="709" w:hanging="709"/>
        <w:jc w:val="both"/>
      </w:pPr>
      <w:r>
        <w:t>The Company</w:t>
      </w:r>
      <w:r w:rsidR="00587855">
        <w:t xml:space="preserve"> shall provide all reasonable assistance to respond to any reasonable query from a TO regarding the data request submitted to the TO by </w:t>
      </w:r>
      <w:r>
        <w:t>The Company</w:t>
      </w:r>
      <w:r w:rsidR="00587855">
        <w:t>.</w:t>
      </w:r>
    </w:p>
    <w:p w14:paraId="18C3768D" w14:textId="3176A230" w:rsidR="00587855" w:rsidRDefault="00587855">
      <w:pPr>
        <w:pStyle w:val="Heading3"/>
        <w:tabs>
          <w:tab w:val="clear" w:pos="720"/>
          <w:tab w:val="num" w:pos="709"/>
        </w:tabs>
        <w:ind w:left="709" w:hanging="709"/>
        <w:jc w:val="both"/>
      </w:pPr>
      <w:r>
        <w:t xml:space="preserve">The TO shall provide all reasonable assistance to respond to any reasonable query from </w:t>
      </w:r>
      <w:r w:rsidR="00931E33">
        <w:t>The Company</w:t>
      </w:r>
      <w:r>
        <w:t xml:space="preserve"> regarding the data submitted to </w:t>
      </w:r>
      <w:r w:rsidR="00931E33">
        <w:t>The Company</w:t>
      </w:r>
      <w:r>
        <w:t xml:space="preserve"> by the TO.</w:t>
      </w:r>
    </w:p>
    <w:p w14:paraId="1DA7CA61" w14:textId="77777777" w:rsidR="00587855" w:rsidRDefault="00587855">
      <w:pPr>
        <w:pStyle w:val="Heading3"/>
        <w:numPr>
          <w:ilvl w:val="0"/>
          <w:numId w:val="0"/>
        </w:numPr>
      </w:pPr>
    </w:p>
    <w:p w14:paraId="490BA5D5" w14:textId="77777777" w:rsidR="00587855" w:rsidRDefault="00587855">
      <w:pPr>
        <w:pStyle w:val="Heading1"/>
      </w:pPr>
      <w:r>
        <w:t>Use of Substitute Data</w:t>
      </w:r>
    </w:p>
    <w:p w14:paraId="5EE5B7DD" w14:textId="2F38CC07" w:rsidR="00587855" w:rsidRDefault="00587855">
      <w:pPr>
        <w:pStyle w:val="Heading2"/>
        <w:tabs>
          <w:tab w:val="clear" w:pos="851"/>
          <w:tab w:val="num" w:pos="709"/>
        </w:tabs>
        <w:ind w:left="709" w:hanging="709"/>
        <w:rPr>
          <w:b w:val="0"/>
          <w:i w:val="0"/>
          <w:sz w:val="20"/>
        </w:rPr>
      </w:pPr>
      <w:r>
        <w:rPr>
          <w:b w:val="0"/>
          <w:i w:val="0"/>
          <w:sz w:val="20"/>
        </w:rPr>
        <w:t xml:space="preserve">Where no data is provided by the TO within the agreed timescales or the data is subject to dispute, </w:t>
      </w:r>
      <w:r w:rsidR="00931E33">
        <w:rPr>
          <w:b w:val="0"/>
          <w:i w:val="0"/>
          <w:sz w:val="20"/>
        </w:rPr>
        <w:t>The Company</w:t>
      </w:r>
      <w:r>
        <w:rPr>
          <w:b w:val="0"/>
          <w:i w:val="0"/>
          <w:sz w:val="20"/>
        </w:rPr>
        <w:t xml:space="preserve"> will use data that it believes to be the most accurate whilst the data is verified. In the absence of any data, surrogate data will be used.</w:t>
      </w:r>
    </w:p>
    <w:p w14:paraId="2DCB912C" w14:textId="77777777" w:rsidR="00587855" w:rsidRDefault="00587855">
      <w:pPr>
        <w:pStyle w:val="Heading2"/>
        <w:tabs>
          <w:tab w:val="clear" w:pos="851"/>
          <w:tab w:val="num" w:pos="709"/>
        </w:tabs>
        <w:ind w:left="709" w:hanging="709"/>
        <w:rPr>
          <w:b w:val="0"/>
          <w:i w:val="0"/>
          <w:sz w:val="20"/>
        </w:rPr>
      </w:pPr>
      <w:r>
        <w:rPr>
          <w:b w:val="0"/>
          <w:i w:val="0"/>
          <w:sz w:val="20"/>
        </w:rPr>
        <w:t xml:space="preserve">Where substitute data has been used this will be noted in any consultation document or conclusions report to the Authority (in line with STC Section H). </w:t>
      </w:r>
    </w:p>
    <w:p w14:paraId="758D106F" w14:textId="77777777" w:rsidR="00587855" w:rsidRDefault="00587855">
      <w:pPr>
        <w:pStyle w:val="Heading1"/>
        <w:numPr>
          <w:ilvl w:val="0"/>
          <w:numId w:val="0"/>
        </w:numPr>
      </w:pPr>
    </w:p>
    <w:p w14:paraId="3FBC6F28" w14:textId="483B751B" w:rsidR="00587855" w:rsidRDefault="007C59D0">
      <w:pPr>
        <w:jc w:val="both"/>
        <w:rPr>
          <w:color w:val="FF0000"/>
        </w:rPr>
        <w:sectPr w:rsidR="00587855">
          <w:pgSz w:w="11906" w:h="16838"/>
          <w:pgMar w:top="1440" w:right="1800" w:bottom="1440" w:left="1800" w:header="720" w:footer="720" w:gutter="0"/>
          <w:cols w:space="720"/>
        </w:sectPr>
      </w:pPr>
      <w:r>
        <w:rPr>
          <w:noProof/>
          <w:color w:val="FF0000"/>
        </w:rPr>
        <mc:AlternateContent>
          <mc:Choice Requires="wps">
            <w:drawing>
              <wp:anchor distT="0" distB="0" distL="114300" distR="114300" simplePos="0" relativeHeight="251658242" behindDoc="0" locked="0" layoutInCell="0" allowOverlap="1" wp14:anchorId="23E319FB" wp14:editId="78289726">
                <wp:simplePos x="0" y="0"/>
                <wp:positionH relativeFrom="column">
                  <wp:posOffset>4800600</wp:posOffset>
                </wp:positionH>
                <wp:positionV relativeFrom="paragraph">
                  <wp:posOffset>2001520</wp:posOffset>
                </wp:positionV>
                <wp:extent cx="822960" cy="640080"/>
                <wp:effectExtent l="0" t="0" r="0" b="0"/>
                <wp:wrapNone/>
                <wp:docPr id="2" name="Text Box 4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 cy="640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A6BF30" w14:textId="77777777" w:rsidR="00587855" w:rsidRDefault="0058785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E319FB" id="_x0000_t202" coordsize="21600,21600" o:spt="202" path="m,l,21600r21600,l21600,xe">
                <v:stroke joinstyle="miter"/>
                <v:path gradientshapeok="t" o:connecttype="rect"/>
              </v:shapetype>
              <v:shape id="Text Box 424" o:spid="_x0000_s1026" type="#_x0000_t202" style="position:absolute;left:0;text-align:left;margin-left:378pt;margin-top:157.6pt;width:64.8pt;height:50.4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" o:allowincell="f" filled="f" stroked="f">
                <v:textbox>
                  <w:txbxContent>
                    <w:p w14:paraId="69A6BF30" w14:textId="77777777" w:rsidR="00587855" w:rsidRDefault="00587855"/>
                  </w:txbxContent>
                </v:textbox>
              </v:shape>
            </w:pict>
          </mc:Fallback>
        </mc:AlternateContent>
      </w:r>
      <w:r>
        <w:rPr>
          <w:noProof/>
          <w:color w:val="FF0000"/>
        </w:rPr>
        <mc:AlternateContent>
          <mc:Choice Requires="wps">
            <w:drawing>
              <wp:anchor distT="0" distB="0" distL="114300" distR="114300" simplePos="0" relativeHeight="251658240" behindDoc="0" locked="0" layoutInCell="0" allowOverlap="1" wp14:anchorId="5A687B89" wp14:editId="30C47AC5">
                <wp:simplePos x="0" y="0"/>
                <wp:positionH relativeFrom="column">
                  <wp:posOffset>4800600</wp:posOffset>
                </wp:positionH>
                <wp:positionV relativeFrom="paragraph">
                  <wp:posOffset>2001520</wp:posOffset>
                </wp:positionV>
                <wp:extent cx="822960" cy="640080"/>
                <wp:effectExtent l="0" t="0" r="0" b="0"/>
                <wp:wrapNone/>
                <wp:docPr id="1" name="Text Box 4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 cy="640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0C251E" w14:textId="77777777" w:rsidR="00587855" w:rsidRDefault="0058785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687B89" id="Text Box 408" o:spid="_x0000_s1027" type="#_x0000_t202" style="position:absolute;left:0;text-align:left;margin-left:378pt;margin-top:157.6pt;width:64.8pt;height:50.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" o:allowincell="f" filled="f" stroked="f">
                <v:textbox>
                  <w:txbxContent>
                    <w:p w14:paraId="010C251E" w14:textId="77777777" w:rsidR="00587855" w:rsidRDefault="00587855"/>
                  </w:txbxContent>
                </v:textbox>
              </v:shape>
            </w:pict>
          </mc:Fallback>
        </mc:AlternateContent>
      </w:r>
    </w:p>
    <w:p w14:paraId="3B011CAF" w14:textId="77777777" w:rsidR="00587855" w:rsidRDefault="00587855">
      <w:pPr>
        <w:pStyle w:val="Heading2"/>
        <w:numPr>
          <w:ilvl w:val="0"/>
          <w:numId w:val="0"/>
        </w:numPr>
        <w:rPr>
          <w:sz w:val="28"/>
        </w:rPr>
      </w:pPr>
      <w:r>
        <w:rPr>
          <w:sz w:val="28"/>
        </w:rPr>
        <w:t>Appendix A: Flow Diagram</w:t>
      </w:r>
    </w:p>
    <w:p w14:paraId="34B64688" w14:textId="77777777" w:rsidR="00587855" w:rsidRDefault="00587855">
      <w:pPr>
        <w:pStyle w:val="Heading2"/>
        <w:numPr>
          <w:ilvl w:val="0"/>
          <w:numId w:val="0"/>
        </w:numPr>
        <w:rPr>
          <w:b w:val="0"/>
          <w:i w:val="0"/>
          <w:sz w:val="20"/>
        </w:rPr>
      </w:pPr>
      <w:r>
        <w:rPr>
          <w:b w:val="0"/>
          <w:i w:val="0"/>
          <w:sz w:val="20"/>
        </w:rPr>
        <w:t>Note that the Process Diagrams shown in this Appendix A are for information only.  In the event of any contradiction between the process represented in this Appendix and the process described elsewhere in this STCP, then the text elsewhere in this STCP shall prevail.</w:t>
      </w:r>
    </w:p>
    <w:p w14:paraId="4FBCAAE5" w14:textId="77777777" w:rsidR="00587855" w:rsidRDefault="00587855">
      <w:pPr>
        <w:pStyle w:val="Heading2"/>
        <w:numPr>
          <w:ilvl w:val="0"/>
          <w:numId w:val="0"/>
        </w:numPr>
        <w:tabs>
          <w:tab w:val="left" w:pos="1500"/>
        </w:tabs>
        <w:spacing w:after="0"/>
        <w:rPr>
          <w:sz w:val="28"/>
        </w:rPr>
      </w:pPr>
    </w:p>
    <w:p w14:paraId="13F4E4B7" w14:textId="77777777" w:rsidR="00587855" w:rsidRDefault="008F5405">
      <w:pPr>
        <w:pStyle w:val="Heading2"/>
        <w:numPr>
          <w:ilvl w:val="0"/>
          <w:numId w:val="0"/>
        </w:numPr>
        <w:rPr>
          <w:sz w:val="28"/>
        </w:rPr>
      </w:pPr>
      <w:r>
        <w:rPr>
          <w:noProof/>
        </w:rPr>
        <w:object w:dxaOrig="1440" w:dyaOrig="1440" w14:anchorId="755830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447" type="#_x0000_t75" style="position:absolute;margin-left:-22.95pt;margin-top:2.5pt;width:477.15pt;height:657.15pt;z-index:251658241">
            <v:imagedata r:id="rId13" o:title=""/>
            <w10:wrap type="topAndBottom"/>
          </v:shape>
          <o:OLEObject Type="Embed" ProgID="Visio.Drawing.11" ShapeID="_x0000_s1447" DrawAspect="Content" ObjectID="_1822084006" r:id="rId14"/>
        </w:object>
      </w:r>
      <w:r w:rsidR="00587855">
        <w:rPr>
          <w:sz w:val="28"/>
        </w:rPr>
        <w:br w:type="page"/>
        <w:t>Appendix B</w:t>
      </w:r>
    </w:p>
    <w:p w14:paraId="34F70BEF" w14:textId="08DBFD75" w:rsidR="00587855" w:rsidRDefault="00B00AC0">
      <w:pPr>
        <w:rPr>
          <w:b/>
          <w:i/>
          <w:sz w:val="24"/>
          <w:u w:val="single"/>
        </w:rPr>
      </w:pPr>
      <w:r>
        <w:rPr>
          <w:b/>
          <w:i/>
          <w:sz w:val="24"/>
          <w:u w:val="single"/>
        </w:rPr>
        <w:t xml:space="preserve">Data Request </w:t>
      </w:r>
      <w:r w:rsidR="00587855">
        <w:rPr>
          <w:b/>
          <w:i/>
          <w:sz w:val="24"/>
          <w:u w:val="single"/>
        </w:rPr>
        <w:t>template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6144"/>
      </w:tblGrid>
      <w:tr w:rsidR="00587855" w14:paraId="62A5563F" w14:textId="77777777">
        <w:trPr>
          <w:cantSplit/>
        </w:trPr>
        <w:tc>
          <w:tcPr>
            <w:tcW w:w="8520" w:type="dxa"/>
            <w:gridSpan w:val="2"/>
          </w:tcPr>
          <w:p w14:paraId="0491A64C" w14:textId="77777777" w:rsidR="00587855" w:rsidRDefault="00587855">
            <w:r>
              <w:rPr>
                <w:b/>
              </w:rPr>
              <w:t>Charging Consultation Data Request under STCP 14-2</w:t>
            </w:r>
          </w:p>
        </w:tc>
      </w:tr>
      <w:tr w:rsidR="00587855" w14:paraId="467D5CF5" w14:textId="77777777">
        <w:trPr>
          <w:cantSplit/>
          <w:trHeight w:val="248"/>
        </w:trPr>
        <w:tc>
          <w:tcPr>
            <w:tcW w:w="2376" w:type="dxa"/>
          </w:tcPr>
          <w:p w14:paraId="7BEAA844" w14:textId="77777777" w:rsidR="00587855" w:rsidRDefault="00587855">
            <w:r>
              <w:t>Request no.:</w:t>
            </w:r>
          </w:p>
        </w:tc>
        <w:tc>
          <w:tcPr>
            <w:tcW w:w="6144" w:type="dxa"/>
          </w:tcPr>
          <w:p w14:paraId="744642CB" w14:textId="77777777" w:rsidR="00587855" w:rsidRDefault="00587855">
            <w:r>
              <w:t>(Format YYYY/MM/DD/TO/????)</w:t>
            </w:r>
          </w:p>
        </w:tc>
      </w:tr>
      <w:tr w:rsidR="00587855" w14:paraId="7C0FE2E7" w14:textId="77777777">
        <w:trPr>
          <w:cantSplit/>
        </w:trPr>
        <w:tc>
          <w:tcPr>
            <w:tcW w:w="2376" w:type="dxa"/>
          </w:tcPr>
          <w:p w14:paraId="5263FC8B" w14:textId="77777777" w:rsidR="00587855" w:rsidRDefault="00587855">
            <w:r>
              <w:t>To (at TO):</w:t>
            </w:r>
          </w:p>
        </w:tc>
        <w:tc>
          <w:tcPr>
            <w:tcW w:w="6144" w:type="dxa"/>
          </w:tcPr>
          <w:p w14:paraId="60DC3CA8" w14:textId="77777777" w:rsidR="00587855" w:rsidRDefault="00587855"/>
        </w:tc>
      </w:tr>
      <w:tr w:rsidR="00587855" w14:paraId="22D29D5A" w14:textId="77777777">
        <w:trPr>
          <w:cantSplit/>
        </w:trPr>
        <w:tc>
          <w:tcPr>
            <w:tcW w:w="2376" w:type="dxa"/>
          </w:tcPr>
          <w:p w14:paraId="0880AB03" w14:textId="330D9778" w:rsidR="00587855" w:rsidRDefault="00587855">
            <w:r>
              <w:t xml:space="preserve">From (at </w:t>
            </w:r>
            <w:r w:rsidR="00931E33">
              <w:t>The Company</w:t>
            </w:r>
            <w:r>
              <w:t>):</w:t>
            </w:r>
          </w:p>
        </w:tc>
        <w:tc>
          <w:tcPr>
            <w:tcW w:w="6144" w:type="dxa"/>
          </w:tcPr>
          <w:p w14:paraId="4B2D4591" w14:textId="77777777" w:rsidR="00587855" w:rsidRDefault="00587855"/>
        </w:tc>
      </w:tr>
      <w:tr w:rsidR="00587855" w14:paraId="49E77114" w14:textId="77777777">
        <w:trPr>
          <w:cantSplit/>
        </w:trPr>
        <w:tc>
          <w:tcPr>
            <w:tcW w:w="2376" w:type="dxa"/>
          </w:tcPr>
          <w:p w14:paraId="04EB38BA" w14:textId="2B7899A8" w:rsidR="00587855" w:rsidRDefault="00587855">
            <w:r>
              <w:t xml:space="preserve">Contact at </w:t>
            </w:r>
            <w:r w:rsidR="00931E33">
              <w:t>The Company</w:t>
            </w:r>
            <w:r>
              <w:t>:</w:t>
            </w:r>
          </w:p>
        </w:tc>
        <w:tc>
          <w:tcPr>
            <w:tcW w:w="6144" w:type="dxa"/>
          </w:tcPr>
          <w:p w14:paraId="4EEBDF6E" w14:textId="77777777" w:rsidR="00587855" w:rsidRDefault="00587855"/>
        </w:tc>
      </w:tr>
      <w:tr w:rsidR="00587855" w14:paraId="7E9EA14C" w14:textId="77777777">
        <w:trPr>
          <w:cantSplit/>
        </w:trPr>
        <w:tc>
          <w:tcPr>
            <w:tcW w:w="2376" w:type="dxa"/>
          </w:tcPr>
          <w:p w14:paraId="4EE9D83E" w14:textId="77777777" w:rsidR="00587855" w:rsidRDefault="00587855">
            <w:r>
              <w:t>Date of request:</w:t>
            </w:r>
          </w:p>
        </w:tc>
        <w:tc>
          <w:tcPr>
            <w:tcW w:w="6144" w:type="dxa"/>
          </w:tcPr>
          <w:p w14:paraId="7C19A367" w14:textId="77777777" w:rsidR="00587855" w:rsidRDefault="00587855"/>
        </w:tc>
      </w:tr>
      <w:tr w:rsidR="00587855" w14:paraId="2058562F" w14:textId="77777777">
        <w:trPr>
          <w:cantSplit/>
        </w:trPr>
        <w:tc>
          <w:tcPr>
            <w:tcW w:w="2376" w:type="dxa"/>
          </w:tcPr>
          <w:p w14:paraId="269EDC9E" w14:textId="77777777" w:rsidR="00587855" w:rsidRDefault="00587855">
            <w:r>
              <w:t>Date response required:</w:t>
            </w:r>
          </w:p>
        </w:tc>
        <w:tc>
          <w:tcPr>
            <w:tcW w:w="6144" w:type="dxa"/>
          </w:tcPr>
          <w:p w14:paraId="3782648D" w14:textId="77777777" w:rsidR="00587855" w:rsidRDefault="00587855"/>
        </w:tc>
      </w:tr>
      <w:tr w:rsidR="00587855" w14:paraId="192D0A2E" w14:textId="77777777">
        <w:trPr>
          <w:cantSplit/>
          <w:trHeight w:val="1718"/>
        </w:trPr>
        <w:tc>
          <w:tcPr>
            <w:tcW w:w="2376" w:type="dxa"/>
          </w:tcPr>
          <w:p w14:paraId="77EEFE32" w14:textId="77777777" w:rsidR="00587855" w:rsidRDefault="00587855">
            <w:r>
              <w:t>Data Required for Charging Consultation:</w:t>
            </w:r>
          </w:p>
        </w:tc>
        <w:tc>
          <w:tcPr>
            <w:tcW w:w="6144" w:type="dxa"/>
          </w:tcPr>
          <w:p w14:paraId="269ABC0D" w14:textId="77777777" w:rsidR="00587855" w:rsidRDefault="00587855"/>
        </w:tc>
      </w:tr>
    </w:tbl>
    <w:p w14:paraId="6FEC36D0" w14:textId="77777777" w:rsidR="00587855" w:rsidRDefault="00587855">
      <w:pPr>
        <w:rPr>
          <w:color w:val="FF0000"/>
        </w:rPr>
      </w:pPr>
    </w:p>
    <w:p w14:paraId="53FFBAEE" w14:textId="77777777" w:rsidR="00587855" w:rsidRDefault="00587855">
      <w:pPr>
        <w:pStyle w:val="Heading2"/>
        <w:numPr>
          <w:ilvl w:val="0"/>
          <w:numId w:val="0"/>
        </w:numPr>
        <w:spacing w:after="0"/>
        <w:rPr>
          <w:sz w:val="28"/>
        </w:rPr>
      </w:pPr>
      <w:r>
        <w:rPr>
          <w:sz w:val="28"/>
        </w:rPr>
        <w:br w:type="page"/>
        <w:t>Appendix C: Abbreviations &amp; Definitions</w:t>
      </w:r>
    </w:p>
    <w:p w14:paraId="14B30F8F" w14:textId="77777777" w:rsidR="00587855" w:rsidRDefault="00587855">
      <w:pPr>
        <w:spacing w:after="0"/>
      </w:pPr>
    </w:p>
    <w:p w14:paraId="3468A549" w14:textId="77777777" w:rsidR="00587855" w:rsidRDefault="00587855">
      <w:pPr>
        <w:pStyle w:val="Heading2"/>
        <w:numPr>
          <w:ilvl w:val="0"/>
          <w:numId w:val="0"/>
        </w:numPr>
        <w:spacing w:after="0"/>
        <w:jc w:val="both"/>
      </w:pPr>
      <w:r>
        <w:t>Abbreviations</w:t>
      </w:r>
    </w:p>
    <w:p w14:paraId="2D99AE2C" w14:textId="77777777" w:rsidR="00587855" w:rsidRDefault="00587855">
      <w:pPr>
        <w:tabs>
          <w:tab w:val="left" w:pos="851"/>
        </w:tabs>
        <w:spacing w:after="0"/>
        <w:jc w:val="both"/>
      </w:pPr>
      <w:r>
        <w:t>SHETL</w:t>
      </w:r>
      <w:r>
        <w:tab/>
        <w:t>Scottish Hydro-Electric Transmission Limited</w:t>
      </w:r>
    </w:p>
    <w:p w14:paraId="7BBBA0DA" w14:textId="77777777" w:rsidR="00587855" w:rsidRDefault="00587855">
      <w:pPr>
        <w:tabs>
          <w:tab w:val="left" w:pos="851"/>
        </w:tabs>
        <w:spacing w:after="0"/>
        <w:jc w:val="both"/>
      </w:pPr>
      <w:r>
        <w:t>SPT</w:t>
      </w:r>
      <w:r>
        <w:tab/>
        <w:t>SP Transmission Limited</w:t>
      </w:r>
    </w:p>
    <w:p w14:paraId="6816C759" w14:textId="77777777" w:rsidR="00587855" w:rsidRDefault="00587855">
      <w:pPr>
        <w:tabs>
          <w:tab w:val="left" w:pos="851"/>
        </w:tabs>
        <w:spacing w:after="0"/>
        <w:jc w:val="both"/>
      </w:pPr>
      <w:r>
        <w:t>TO</w:t>
      </w:r>
      <w:r>
        <w:tab/>
        <w:t>Transmission Owner</w:t>
      </w:r>
      <w:r w:rsidR="00A05DC0">
        <w:t xml:space="preserve"> or Offshore Transmission Owner</w:t>
      </w:r>
    </w:p>
    <w:p w14:paraId="4CEAA0C9" w14:textId="77777777" w:rsidR="00587855" w:rsidRDefault="00587855">
      <w:pPr>
        <w:spacing w:after="0"/>
        <w:jc w:val="both"/>
        <w:rPr>
          <w:color w:val="FF0000"/>
        </w:rPr>
      </w:pPr>
    </w:p>
    <w:p w14:paraId="602717BC" w14:textId="77777777" w:rsidR="00587855" w:rsidRDefault="00587855">
      <w:pPr>
        <w:spacing w:after="0"/>
        <w:jc w:val="both"/>
        <w:rPr>
          <w:color w:val="FF0000"/>
        </w:rPr>
      </w:pPr>
    </w:p>
    <w:p w14:paraId="56C66388" w14:textId="77777777" w:rsidR="00587855" w:rsidRDefault="00587855">
      <w:pPr>
        <w:pStyle w:val="Heading2"/>
        <w:numPr>
          <w:ilvl w:val="0"/>
          <w:numId w:val="0"/>
        </w:numPr>
        <w:spacing w:after="0"/>
        <w:jc w:val="both"/>
      </w:pPr>
      <w:r>
        <w:t>Definitions</w:t>
      </w:r>
    </w:p>
    <w:p w14:paraId="13E54940" w14:textId="77777777" w:rsidR="00587855" w:rsidRDefault="00587855">
      <w:pPr>
        <w:spacing w:after="0"/>
        <w:jc w:val="both"/>
      </w:pPr>
    </w:p>
    <w:p w14:paraId="5E37E4DB" w14:textId="77777777" w:rsidR="00587855" w:rsidRDefault="00587855">
      <w:pPr>
        <w:pStyle w:val="Header"/>
        <w:tabs>
          <w:tab w:val="clear" w:pos="4153"/>
          <w:tab w:val="clear" w:pos="8306"/>
        </w:tabs>
        <w:spacing w:after="0"/>
        <w:jc w:val="both"/>
        <w:rPr>
          <w:b/>
          <w:bCs/>
        </w:rPr>
      </w:pPr>
      <w:r>
        <w:rPr>
          <w:b/>
          <w:bCs/>
        </w:rPr>
        <w:t>STC definitions used:</w:t>
      </w:r>
    </w:p>
    <w:p w14:paraId="21537FC6" w14:textId="4CAB8B50" w:rsidR="000C4057" w:rsidRDefault="00931E33">
      <w:pPr>
        <w:spacing w:after="0"/>
        <w:jc w:val="both"/>
      </w:pPr>
      <w:r>
        <w:t>The Company</w:t>
      </w:r>
    </w:p>
    <w:p w14:paraId="1B599D15" w14:textId="77777777" w:rsidR="00587855" w:rsidRDefault="00587855">
      <w:pPr>
        <w:spacing w:after="0"/>
        <w:jc w:val="both"/>
      </w:pPr>
      <w:r>
        <w:t>NGET</w:t>
      </w:r>
    </w:p>
    <w:p w14:paraId="57EBF369" w14:textId="77777777" w:rsidR="00587855" w:rsidRDefault="00587855">
      <w:pPr>
        <w:spacing w:after="0"/>
        <w:jc w:val="both"/>
      </w:pPr>
      <w:r>
        <w:t>Transmission Licence</w:t>
      </w:r>
    </w:p>
    <w:p w14:paraId="11E5F99C" w14:textId="77777777" w:rsidR="00587855" w:rsidRDefault="00587855">
      <w:pPr>
        <w:spacing w:after="0"/>
        <w:jc w:val="both"/>
      </w:pPr>
      <w:r>
        <w:t>User</w:t>
      </w:r>
    </w:p>
    <w:p w14:paraId="3EA58FD1" w14:textId="77777777" w:rsidR="00587855" w:rsidRDefault="00587855">
      <w:pPr>
        <w:jc w:val="both"/>
      </w:pPr>
    </w:p>
    <w:p w14:paraId="708B1CF7" w14:textId="77777777" w:rsidR="00587855" w:rsidRDefault="00587855"/>
    <w:sectPr w:rsidR="00587855">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54FA73" w14:textId="77777777" w:rsidR="008C020D" w:rsidRDefault="008C020D">
      <w:r>
        <w:separator/>
      </w:r>
    </w:p>
  </w:endnote>
  <w:endnote w:type="continuationSeparator" w:id="0">
    <w:p w14:paraId="1D7707AC" w14:textId="77777777" w:rsidR="008C020D" w:rsidRDefault="008C02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01B1C8" w14:textId="77777777" w:rsidR="00587855" w:rsidRDefault="0058785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14:paraId="070DFA69" w14:textId="77777777" w:rsidR="00587855" w:rsidRDefault="005878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C64AB7" w14:textId="77777777" w:rsidR="00587855" w:rsidRDefault="0058785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92A3A">
      <w:rPr>
        <w:rStyle w:val="PageNumber"/>
        <w:noProof/>
      </w:rPr>
      <w:t>5</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092A3A">
      <w:rPr>
        <w:rStyle w:val="PageNumber"/>
        <w:noProof/>
      </w:rPr>
      <w:t>6</w:t>
    </w:r>
    <w:r>
      <w:rPr>
        <w:rStyle w:val="PageNumber"/>
      </w:rPr>
      <w:fldChar w:fldCharType="end"/>
    </w:r>
    <w:r>
      <w:rPr>
        <w:rStyle w:val="PageNumber"/>
      </w:rPr>
      <w:t xml:space="preserve"> </w:t>
    </w:r>
  </w:p>
  <w:p w14:paraId="0B2CFCB7" w14:textId="77777777" w:rsidR="00587855" w:rsidRDefault="005878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D11D2E" w14:textId="77777777" w:rsidR="008C020D" w:rsidRDefault="008C020D">
      <w:r>
        <w:separator/>
      </w:r>
    </w:p>
  </w:footnote>
  <w:footnote w:type="continuationSeparator" w:id="0">
    <w:p w14:paraId="565CF1EC" w14:textId="77777777" w:rsidR="008C020D" w:rsidRDefault="008C02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A6B54" w14:textId="77777777" w:rsidR="00587855" w:rsidRPr="006B38B5" w:rsidRDefault="00587855">
    <w:pPr>
      <w:pStyle w:val="Header"/>
      <w:rPr>
        <w:snapToGrid w:val="0"/>
      </w:rPr>
    </w:pPr>
    <w:r w:rsidRPr="006B38B5">
      <w:rPr>
        <w:snapToGrid w:val="0"/>
      </w:rPr>
      <w:t>STCP14-2 Data Requirements for Charging Consultations</w:t>
    </w:r>
  </w:p>
  <w:p w14:paraId="2FB470A0" w14:textId="426A9FEE" w:rsidR="00587855" w:rsidRDefault="00587855">
    <w:pPr>
      <w:pStyle w:val="Header"/>
    </w:pPr>
    <w:r w:rsidRPr="006B38B5">
      <w:rPr>
        <w:snapToGrid w:val="0"/>
      </w:rPr>
      <w:t>Issue 00</w:t>
    </w:r>
    <w:r w:rsidR="00220499">
      <w:rPr>
        <w:snapToGrid w:val="0"/>
      </w:rPr>
      <w:t>6</w:t>
    </w:r>
    <w:r w:rsidRPr="006B38B5">
      <w:rPr>
        <w:snapToGrid w:val="0"/>
      </w:rPr>
      <w:t xml:space="preserve"> – </w:t>
    </w:r>
    <w:r w:rsidR="00220499">
      <w:rPr>
        <w:snapToGrid w:val="0"/>
      </w:rPr>
      <w:t>17/04/2025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C432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7796456"/>
    <w:multiLevelType w:val="multilevel"/>
    <w:tmpl w:val="2398FE2A"/>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 w15:restartNumberingAfterBreak="0">
    <w:nsid w:val="08111F18"/>
    <w:multiLevelType w:val="multilevel"/>
    <w:tmpl w:val="F3D24022"/>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851"/>
        </w:tabs>
        <w:ind w:left="851" w:hanging="851"/>
      </w:pPr>
    </w:lvl>
    <w:lvl w:ilvl="3">
      <w:start w:val="1"/>
      <w:numFmt w:val="decimal"/>
      <w:lvlText w:val="%1.%2.%3.%4"/>
      <w:lvlJc w:val="left"/>
      <w:pPr>
        <w:tabs>
          <w:tab w:val="num" w:pos="1080"/>
        </w:tabs>
        <w:ind w:left="851" w:hanging="85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0F170DA4"/>
    <w:multiLevelType w:val="multilevel"/>
    <w:tmpl w:val="000C1CCA"/>
    <w:lvl w:ilvl="0">
      <w:start w:val="1"/>
      <w:numFmt w:val="bullet"/>
      <w:pStyle w:val="BulletList"/>
      <w:lvlText w:val=""/>
      <w:lvlJc w:val="left"/>
      <w:pPr>
        <w:tabs>
          <w:tab w:val="num" w:pos="1551"/>
        </w:tabs>
        <w:ind w:left="1531" w:hanging="34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DB277A0"/>
    <w:multiLevelType w:val="singleLevel"/>
    <w:tmpl w:val="0809000F"/>
    <w:lvl w:ilvl="0">
      <w:start w:val="1"/>
      <w:numFmt w:val="decimal"/>
      <w:lvlText w:val="%1."/>
      <w:lvlJc w:val="left"/>
      <w:pPr>
        <w:tabs>
          <w:tab w:val="num" w:pos="720"/>
        </w:tabs>
        <w:ind w:left="720" w:hanging="360"/>
      </w:pPr>
    </w:lvl>
  </w:abstractNum>
  <w:abstractNum w:abstractNumId="5" w15:restartNumberingAfterBreak="0">
    <w:nsid w:val="1FDB584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BC25DBC"/>
    <w:multiLevelType w:val="multilevel"/>
    <w:tmpl w:val="7D409E96"/>
    <w:lvl w:ilvl="0">
      <w:start w:val="5"/>
      <w:numFmt w:val="decimal"/>
      <w:lvlText w:val="%1"/>
      <w:lvlJc w:val="left"/>
      <w:pPr>
        <w:tabs>
          <w:tab w:val="num" w:pos="360"/>
        </w:tabs>
        <w:ind w:left="360" w:hanging="360"/>
      </w:pPr>
    </w:lvl>
    <w:lvl w:ilvl="1">
      <w:start w:val="2"/>
      <w:numFmt w:val="decimal"/>
      <w:lvlText w:val="%1.%2."/>
      <w:lvlJc w:val="left"/>
      <w:pPr>
        <w:tabs>
          <w:tab w:val="num" w:pos="792"/>
        </w:tabs>
        <w:ind w:left="792" w:hanging="432"/>
      </w:pPr>
    </w:lvl>
    <w:lvl w:ilvl="2">
      <w:start w:val="1"/>
      <w:numFmt w:val="decimal"/>
      <w:lvlRestart w:val="0"/>
      <w:lvlText w:val="%1.3.%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7" w15:restartNumberingAfterBreak="0">
    <w:nsid w:val="2C783B65"/>
    <w:multiLevelType w:val="multilevel"/>
    <w:tmpl w:val="C9AA2866"/>
    <w:lvl w:ilvl="0">
      <w:start w:val="1"/>
      <w:numFmt w:val="decimal"/>
      <w:pStyle w:val="Assumption"/>
      <w:lvlText w:val="A.%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8" w15:restartNumberingAfterBreak="0">
    <w:nsid w:val="306717DB"/>
    <w:multiLevelType w:val="multilevel"/>
    <w:tmpl w:val="B06219D4"/>
    <w:lvl w:ilvl="0">
      <w:start w:val="1"/>
      <w:numFmt w:val="decimal"/>
      <w:pStyle w:val="Issue"/>
      <w:lvlText w:val="I.%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9" w15:restartNumberingAfterBreak="0">
    <w:nsid w:val="31AB2313"/>
    <w:multiLevelType w:val="multilevel"/>
    <w:tmpl w:val="BDDAE9EC"/>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5"/>
      <w:numFmt w:val="decimal"/>
      <w:lvlText w:val="%1.%2.%3"/>
      <w:lvlJc w:val="left"/>
      <w:pPr>
        <w:tabs>
          <w:tab w:val="num" w:pos="720"/>
        </w:tabs>
        <w:ind w:left="720" w:hanging="720"/>
      </w:pPr>
      <w:rPr>
        <w:rFonts w:hint="default"/>
      </w:rPr>
    </w:lvl>
    <w:lvl w:ilvl="3">
      <w:start w:val="3"/>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BFB50F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E0D4504"/>
    <w:multiLevelType w:val="multilevel"/>
    <w:tmpl w:val="DAD473B6"/>
    <w:lvl w:ilvl="0">
      <w:start w:val="1"/>
      <w:numFmt w:val="decimal"/>
      <w:pStyle w:val="Action"/>
      <w:lvlText w:val="Ac.%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12" w15:restartNumberingAfterBreak="0">
    <w:nsid w:val="412A176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E3A4CF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FA81D68"/>
    <w:multiLevelType w:val="multilevel"/>
    <w:tmpl w:val="9F587A56"/>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rPr>
        <w:b w:val="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5" w15:restartNumberingAfterBreak="0">
    <w:nsid w:val="546143FF"/>
    <w:multiLevelType w:val="multilevel"/>
    <w:tmpl w:val="DB920ADE"/>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rPr>
        <w:b w:val="0"/>
      </w:rPr>
    </w:lvl>
    <w:lvl w:ilvl="2">
      <w:start w:val="1"/>
      <w:numFmt w:val="decimal"/>
      <w:pStyle w:val="Heading3"/>
      <w:lvlText w:val="%1.%2.%3"/>
      <w:lvlJc w:val="left"/>
      <w:pPr>
        <w:tabs>
          <w:tab w:val="num" w:pos="720"/>
        </w:tabs>
        <w:ind w:left="0" w:firstLine="0"/>
      </w:pPr>
    </w:lvl>
    <w:lvl w:ilvl="3">
      <w:start w:val="1"/>
      <w:numFmt w:val="decimal"/>
      <w:pStyle w:val="Heading4"/>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pStyle w:val="Heading7"/>
      <w:lvlText w:val="%1.%2.%3.%4.%5.%6.%7"/>
      <w:lvlJc w:val="left"/>
      <w:pPr>
        <w:tabs>
          <w:tab w:val="num" w:pos="0"/>
        </w:tabs>
        <w:ind w:left="0" w:firstLine="0"/>
      </w:pPr>
    </w:lvl>
    <w:lvl w:ilvl="7">
      <w:start w:val="1"/>
      <w:numFmt w:val="decimal"/>
      <w:pStyle w:val="Heading8"/>
      <w:lvlText w:val="%1.%2.%3.%4.%5.%6.%7.%8"/>
      <w:lvlJc w:val="left"/>
      <w:pPr>
        <w:tabs>
          <w:tab w:val="num" w:pos="0"/>
        </w:tabs>
        <w:ind w:left="0" w:firstLine="0"/>
      </w:pPr>
    </w:lvl>
    <w:lvl w:ilvl="8">
      <w:start w:val="1"/>
      <w:numFmt w:val="decimal"/>
      <w:pStyle w:val="Heading9"/>
      <w:lvlText w:val="%1.%2.%3.%4.%5.%6.%7.%8.%9"/>
      <w:lvlJc w:val="left"/>
      <w:pPr>
        <w:tabs>
          <w:tab w:val="num" w:pos="0"/>
        </w:tabs>
        <w:ind w:left="0" w:firstLine="0"/>
      </w:pPr>
    </w:lvl>
  </w:abstractNum>
  <w:abstractNum w:abstractNumId="16" w15:restartNumberingAfterBreak="0">
    <w:nsid w:val="60A029FE"/>
    <w:multiLevelType w:val="multilevel"/>
    <w:tmpl w:val="85AE0648"/>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rPr>
        <w:b w:val="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0"/>
        </w:tabs>
        <w:ind w:left="0" w:firstLine="0"/>
      </w:pPr>
    </w:lvl>
    <w:lvl w:ilvl="4">
      <w:start w:val="1"/>
      <w:numFmt w:val="bullet"/>
      <w:lvlText w:val=""/>
      <w:lvlJc w:val="left"/>
      <w:pPr>
        <w:tabs>
          <w:tab w:val="num" w:pos="360"/>
        </w:tabs>
        <w:ind w:left="360" w:hanging="360"/>
      </w:pPr>
      <w:rPr>
        <w:rFonts w:ascii="Symbol" w:hAnsi="Symbol" w:hint="default"/>
      </w:r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7" w15:restartNumberingAfterBreak="0">
    <w:nsid w:val="6A12066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DA47B5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80A7779"/>
    <w:multiLevelType w:val="singleLevel"/>
    <w:tmpl w:val="9CDAC530"/>
    <w:lvl w:ilvl="0">
      <w:start w:val="1"/>
      <w:numFmt w:val="decimal"/>
      <w:pStyle w:val="Normalnumbered"/>
      <w:lvlText w:val="%1"/>
      <w:lvlJc w:val="left"/>
      <w:pPr>
        <w:tabs>
          <w:tab w:val="num" w:pos="720"/>
        </w:tabs>
        <w:ind w:left="720" w:hanging="720"/>
      </w:pPr>
      <w:rPr>
        <w:rFonts w:ascii="Arial" w:hAnsi="Arial" w:hint="default"/>
        <w:b w:val="0"/>
        <w:i w:val="0"/>
        <w:sz w:val="22"/>
        <w:u w:val="none"/>
      </w:rPr>
    </w:lvl>
  </w:abstractNum>
  <w:abstractNum w:abstractNumId="20" w15:restartNumberingAfterBreak="0">
    <w:nsid w:val="7FFA676A"/>
    <w:multiLevelType w:val="multilevel"/>
    <w:tmpl w:val="A3127586"/>
    <w:lvl w:ilvl="0">
      <w:start w:val="1"/>
      <w:numFmt w:val="bullet"/>
      <w:pStyle w:val="NumberedPoint"/>
      <w:lvlText w:val=""/>
      <w:lvlJc w:val="left"/>
      <w:pPr>
        <w:tabs>
          <w:tab w:val="num" w:pos="360"/>
        </w:tabs>
        <w:ind w:left="340" w:hanging="340"/>
      </w:pPr>
      <w:rPr>
        <w:rFonts w:ascii="Symbol" w:hAnsi="Symbol" w:hint="default"/>
      </w:rPr>
    </w:lvl>
    <w:lvl w:ilvl="1">
      <w:start w:val="1"/>
      <w:numFmt w:val="decimal"/>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num w:numId="1" w16cid:durableId="16783074">
    <w:abstractNumId w:val="15"/>
  </w:num>
  <w:num w:numId="2" w16cid:durableId="1444229983">
    <w:abstractNumId w:val="5"/>
  </w:num>
  <w:num w:numId="3" w16cid:durableId="1412770935">
    <w:abstractNumId w:val="12"/>
  </w:num>
  <w:num w:numId="4" w16cid:durableId="1079253624">
    <w:abstractNumId w:val="0"/>
  </w:num>
  <w:num w:numId="5" w16cid:durableId="587352165">
    <w:abstractNumId w:val="20"/>
  </w:num>
  <w:num w:numId="6" w16cid:durableId="810057482">
    <w:abstractNumId w:val="8"/>
  </w:num>
  <w:num w:numId="7" w16cid:durableId="1592615699">
    <w:abstractNumId w:val="7"/>
  </w:num>
  <w:num w:numId="8" w16cid:durableId="1624455467">
    <w:abstractNumId w:val="11"/>
  </w:num>
  <w:num w:numId="9" w16cid:durableId="1595212381">
    <w:abstractNumId w:val="3"/>
  </w:num>
  <w:num w:numId="10" w16cid:durableId="986401779">
    <w:abstractNumId w:val="19"/>
  </w:num>
  <w:num w:numId="11" w16cid:durableId="1163623624">
    <w:abstractNumId w:val="10"/>
  </w:num>
  <w:num w:numId="12" w16cid:durableId="169031538">
    <w:abstractNumId w:val="17"/>
  </w:num>
  <w:num w:numId="13" w16cid:durableId="146360017">
    <w:abstractNumId w:val="13"/>
  </w:num>
  <w:num w:numId="14" w16cid:durableId="885412601">
    <w:abstractNumId w:val="15"/>
  </w:num>
  <w:num w:numId="15" w16cid:durableId="1015036684">
    <w:abstractNumId w:val="18"/>
  </w:num>
  <w:num w:numId="16" w16cid:durableId="885483065">
    <w:abstractNumId w:val="9"/>
  </w:num>
  <w:num w:numId="17" w16cid:durableId="160856715">
    <w:abstractNumId w:val="1"/>
  </w:num>
  <w:num w:numId="18" w16cid:durableId="217475870">
    <w:abstractNumId w:val="14"/>
  </w:num>
  <w:num w:numId="19" w16cid:durableId="1392539138">
    <w:abstractNumId w:val="16"/>
  </w:num>
  <w:num w:numId="20" w16cid:durableId="806699854">
    <w:abstractNumId w:val="4"/>
  </w:num>
  <w:num w:numId="21" w16cid:durableId="1105347146">
    <w:abstractNumId w:val="6"/>
  </w:num>
  <w:num w:numId="22" w16cid:durableId="203059950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0346"/>
    <w:rsid w:val="00065F5B"/>
    <w:rsid w:val="00071C89"/>
    <w:rsid w:val="00092A3A"/>
    <w:rsid w:val="000A48AE"/>
    <w:rsid w:val="000C4057"/>
    <w:rsid w:val="00112C5D"/>
    <w:rsid w:val="00122357"/>
    <w:rsid w:val="00153C62"/>
    <w:rsid w:val="0018082A"/>
    <w:rsid w:val="001B24F2"/>
    <w:rsid w:val="00220499"/>
    <w:rsid w:val="00242460"/>
    <w:rsid w:val="002E750D"/>
    <w:rsid w:val="00364AD1"/>
    <w:rsid w:val="00494A3C"/>
    <w:rsid w:val="00515EBA"/>
    <w:rsid w:val="00581AC6"/>
    <w:rsid w:val="00587855"/>
    <w:rsid w:val="00610346"/>
    <w:rsid w:val="00661CEE"/>
    <w:rsid w:val="00667E00"/>
    <w:rsid w:val="006A0A93"/>
    <w:rsid w:val="006B38B5"/>
    <w:rsid w:val="007A27E3"/>
    <w:rsid w:val="007A2B71"/>
    <w:rsid w:val="007B0ADF"/>
    <w:rsid w:val="007C59D0"/>
    <w:rsid w:val="007C6086"/>
    <w:rsid w:val="007E4179"/>
    <w:rsid w:val="007F6145"/>
    <w:rsid w:val="00827581"/>
    <w:rsid w:val="00841C94"/>
    <w:rsid w:val="00844C92"/>
    <w:rsid w:val="00880132"/>
    <w:rsid w:val="00887FF8"/>
    <w:rsid w:val="008C020D"/>
    <w:rsid w:val="0090264D"/>
    <w:rsid w:val="00931E33"/>
    <w:rsid w:val="00996A10"/>
    <w:rsid w:val="00A03721"/>
    <w:rsid w:val="00A05DC0"/>
    <w:rsid w:val="00A118EB"/>
    <w:rsid w:val="00A272AE"/>
    <w:rsid w:val="00A55835"/>
    <w:rsid w:val="00AA3DFA"/>
    <w:rsid w:val="00AC1E0F"/>
    <w:rsid w:val="00AE0A4B"/>
    <w:rsid w:val="00AF1958"/>
    <w:rsid w:val="00B00AC0"/>
    <w:rsid w:val="00B27E82"/>
    <w:rsid w:val="00B57186"/>
    <w:rsid w:val="00BA1B94"/>
    <w:rsid w:val="00BC4A35"/>
    <w:rsid w:val="00C1152D"/>
    <w:rsid w:val="00C453C5"/>
    <w:rsid w:val="00C820CA"/>
    <w:rsid w:val="00D0057B"/>
    <w:rsid w:val="00D06B9A"/>
    <w:rsid w:val="00DA2EBE"/>
    <w:rsid w:val="00DE0410"/>
    <w:rsid w:val="00E0747D"/>
    <w:rsid w:val="00E25426"/>
    <w:rsid w:val="00E255E9"/>
    <w:rsid w:val="00E2611E"/>
    <w:rsid w:val="00E36516"/>
    <w:rsid w:val="00E70B67"/>
    <w:rsid w:val="00EA4CCE"/>
    <w:rsid w:val="00EC3F32"/>
    <w:rsid w:val="00EF349D"/>
    <w:rsid w:val="00F5194E"/>
    <w:rsid w:val="00F57D13"/>
    <w:rsid w:val="02B52104"/>
    <w:rsid w:val="7D31B4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48"/>
    <o:shapelayout v:ext="edit">
      <o:idmap v:ext="edit" data="1"/>
    </o:shapelayout>
  </w:shapeDefaults>
  <w:decimalSymbol w:val="."/>
  <w:listSeparator w:val=","/>
  <w14:docId w14:val="0B8F0CAD"/>
  <w15:chartTrackingRefBased/>
  <w15:docId w15:val="{040AE889-3D71-4EA7-848B-0C0EFB73F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pPr>
      <w:keepNext/>
      <w:numPr>
        <w:numId w:val="14"/>
      </w:numPr>
      <w:outlineLvl w:val="0"/>
    </w:pPr>
    <w:rPr>
      <w:b/>
      <w:kern w:val="28"/>
      <w:sz w:val="28"/>
    </w:rPr>
  </w:style>
  <w:style w:type="paragraph" w:styleId="Heading2">
    <w:name w:val="heading 2"/>
    <w:basedOn w:val="Normal"/>
    <w:next w:val="Normal"/>
    <w:qFormat/>
    <w:pPr>
      <w:keepNext/>
      <w:numPr>
        <w:ilvl w:val="1"/>
        <w:numId w:val="14"/>
      </w:numPr>
      <w:outlineLvl w:val="1"/>
    </w:pPr>
    <w:rPr>
      <w:b/>
      <w:i/>
      <w:sz w:val="24"/>
    </w:rPr>
  </w:style>
  <w:style w:type="paragraph" w:styleId="Heading3">
    <w:name w:val="heading 3"/>
    <w:basedOn w:val="Normal"/>
    <w:qFormat/>
    <w:pPr>
      <w:keepNext/>
      <w:numPr>
        <w:ilvl w:val="2"/>
        <w:numId w:val="1"/>
      </w:numPr>
      <w:outlineLvl w:val="2"/>
    </w:pPr>
  </w:style>
  <w:style w:type="paragraph" w:styleId="Heading4">
    <w:name w:val="heading 4"/>
    <w:basedOn w:val="Normal"/>
    <w:next w:val="Normal"/>
    <w:qFormat/>
    <w:pPr>
      <w:keepNext/>
      <w:numPr>
        <w:ilvl w:val="3"/>
        <w:numId w:val="14"/>
      </w:numPr>
      <w:outlineLvl w:val="3"/>
    </w:pPr>
  </w:style>
  <w:style w:type="paragraph" w:styleId="Heading5">
    <w:name w:val="heading 5"/>
    <w:basedOn w:val="Normal"/>
    <w:next w:val="Normal"/>
    <w:qFormat/>
    <w:pPr>
      <w:outlineLvl w:val="4"/>
    </w:pPr>
    <w:rPr>
      <w:b/>
      <w:sz w:val="28"/>
    </w:rPr>
  </w:style>
  <w:style w:type="paragraph" w:styleId="Heading6">
    <w:name w:val="heading 6"/>
    <w:basedOn w:val="Normal"/>
    <w:next w:val="Normal"/>
    <w:qFormat/>
    <w:pPr>
      <w:spacing w:before="240" w:after="60"/>
      <w:outlineLvl w:val="5"/>
    </w:pPr>
    <w:rPr>
      <w:b/>
      <w:sz w:val="24"/>
    </w:rPr>
  </w:style>
  <w:style w:type="paragraph" w:styleId="Heading7">
    <w:name w:val="heading 7"/>
    <w:basedOn w:val="Normal"/>
    <w:next w:val="Normal"/>
    <w:qFormat/>
    <w:pPr>
      <w:numPr>
        <w:ilvl w:val="6"/>
        <w:numId w:val="14"/>
      </w:numPr>
      <w:spacing w:before="240" w:after="60"/>
      <w:outlineLvl w:val="6"/>
    </w:pPr>
  </w:style>
  <w:style w:type="paragraph" w:styleId="Heading8">
    <w:name w:val="heading 8"/>
    <w:basedOn w:val="Normal"/>
    <w:next w:val="Normal"/>
    <w:qFormat/>
    <w:pPr>
      <w:numPr>
        <w:ilvl w:val="7"/>
        <w:numId w:val="14"/>
      </w:numPr>
      <w:spacing w:before="240" w:after="60"/>
      <w:outlineLvl w:val="7"/>
    </w:pPr>
    <w:rPr>
      <w:i/>
    </w:rPr>
  </w:style>
  <w:style w:type="paragraph" w:styleId="Heading9">
    <w:name w:val="heading 9"/>
    <w:basedOn w:val="Normal"/>
    <w:next w:val="Normal"/>
    <w:qFormat/>
    <w:pPr>
      <w:numPr>
        <w:ilvl w:val="8"/>
        <w:numId w:val="14"/>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Subtitle">
    <w:name w:val="Subtitle"/>
    <w:basedOn w:val="Normal"/>
    <w:qFormat/>
    <w:pPr>
      <w:spacing w:after="0"/>
    </w:pPr>
    <w:rPr>
      <w:b/>
      <w:sz w:val="22"/>
    </w:rPr>
  </w:style>
  <w:style w:type="paragraph" w:styleId="BodyText2">
    <w:name w:val="Body Text 2"/>
    <w:basedOn w:val="Normal"/>
    <w:pPr>
      <w:jc w:val="both"/>
    </w:pPr>
  </w:style>
  <w:style w:type="paragraph" w:styleId="BodyText3">
    <w:name w:val="Body Text 3"/>
    <w:basedOn w:val="Normal"/>
    <w:pPr>
      <w:jc w:val="both"/>
    </w:pPr>
    <w:rPr>
      <w:b/>
      <w:i/>
    </w:rPr>
  </w:style>
  <w:style w:type="paragraph" w:styleId="BodyTextIndent">
    <w:name w:val="Body Text Indent"/>
    <w:basedOn w:val="Normal"/>
    <w:pPr>
      <w:ind w:firstLine="426"/>
      <w:jc w:val="both"/>
    </w:pPr>
    <w:rPr>
      <w:color w:val="000000"/>
    </w:rPr>
  </w:style>
  <w:style w:type="paragraph" w:customStyle="1" w:styleId="NumberedPoint">
    <w:name w:val="Numbered Point"/>
    <w:basedOn w:val="Normal"/>
    <w:pPr>
      <w:numPr>
        <w:numId w:val="5"/>
      </w:numPr>
    </w:pPr>
  </w:style>
  <w:style w:type="paragraph" w:customStyle="1" w:styleId="BulletList">
    <w:name w:val="Bullet List"/>
    <w:basedOn w:val="Normal"/>
    <w:pPr>
      <w:numPr>
        <w:numId w:val="9"/>
      </w:numPr>
    </w:pPr>
  </w:style>
  <w:style w:type="paragraph" w:customStyle="1" w:styleId="Issue">
    <w:name w:val="Issue"/>
    <w:basedOn w:val="Header"/>
    <w:pPr>
      <w:numPr>
        <w:numId w:val="6"/>
      </w:numPr>
      <w:tabs>
        <w:tab w:val="clear" w:pos="4153"/>
        <w:tab w:val="clear" w:pos="8306"/>
      </w:tabs>
      <w:spacing w:after="0"/>
    </w:pPr>
  </w:style>
  <w:style w:type="paragraph" w:customStyle="1" w:styleId="Assumption">
    <w:name w:val="Assumption"/>
    <w:basedOn w:val="Header"/>
    <w:pPr>
      <w:numPr>
        <w:numId w:val="7"/>
      </w:numPr>
      <w:tabs>
        <w:tab w:val="clear" w:pos="4153"/>
        <w:tab w:val="clear" w:pos="8306"/>
      </w:tabs>
      <w:spacing w:after="0"/>
    </w:pPr>
  </w:style>
  <w:style w:type="paragraph" w:customStyle="1" w:styleId="Action">
    <w:name w:val="Action"/>
    <w:basedOn w:val="Header"/>
    <w:pPr>
      <w:numPr>
        <w:numId w:val="8"/>
      </w:numPr>
      <w:tabs>
        <w:tab w:val="clear" w:pos="4153"/>
        <w:tab w:val="clear" w:pos="8306"/>
      </w:tabs>
      <w:spacing w:after="0"/>
    </w:pPr>
  </w:style>
  <w:style w:type="paragraph" w:customStyle="1" w:styleId="Normalnumbered">
    <w:name w:val="Normal numbered"/>
    <w:basedOn w:val="Normal"/>
    <w:pPr>
      <w:keepLines/>
      <w:numPr>
        <w:numId w:val="10"/>
      </w:numPr>
      <w:tabs>
        <w:tab w:val="left" w:pos="-1440"/>
      </w:tabs>
      <w:spacing w:before="120" w:after="0"/>
      <w:jc w:val="both"/>
    </w:pPr>
    <w:rPr>
      <w:sz w:val="22"/>
    </w:rPr>
  </w:style>
  <w:style w:type="character" w:styleId="PageNumber">
    <w:name w:val="page number"/>
    <w:basedOn w:val="DefaultParagraphFont"/>
  </w:style>
  <w:style w:type="character" w:styleId="Hyperlink">
    <w:name w:val="Hyperlink"/>
    <w:rPr>
      <w:color w:val="0000FF"/>
      <w:u w:val="single"/>
    </w:rPr>
  </w:style>
  <w:style w:type="character" w:styleId="CommentReference">
    <w:name w:val="annotation reference"/>
    <w:semiHidden/>
    <w:rPr>
      <w:sz w:val="16"/>
    </w:rPr>
  </w:style>
  <w:style w:type="paragraph" w:styleId="CommentText">
    <w:name w:val="annotation text"/>
    <w:basedOn w:val="Normal"/>
    <w:semiHidden/>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Pr>
      <w:b/>
      <w:bCs/>
    </w:rPr>
  </w:style>
  <w:style w:type="paragraph" w:customStyle="1" w:styleId="Head2">
    <w:name w:val="Head 2"/>
    <w:basedOn w:val="Normal"/>
    <w:pPr>
      <w:keepNext/>
      <w:keepLines/>
      <w:spacing w:after="0"/>
      <w:jc w:val="both"/>
    </w:pPr>
    <w:rPr>
      <w:b/>
      <w:sz w:val="22"/>
    </w:rPr>
  </w:style>
  <w:style w:type="paragraph" w:styleId="Revision">
    <w:name w:val="Revision"/>
    <w:hidden/>
    <w:uiPriority w:val="99"/>
    <w:semiHidden/>
    <w:rsid w:val="00A272AE"/>
    <w:rPr>
      <w:rFonts w:ascii="Arial" w:hAnsi="Arial"/>
      <w:lang w:eastAsia="en-US"/>
    </w:rPr>
  </w:style>
  <w:style w:type="character" w:customStyle="1" w:styleId="normaltextrun">
    <w:name w:val="normaltextrun"/>
    <w:basedOn w:val="DefaultParagraphFont"/>
    <w:rsid w:val="00242460"/>
  </w:style>
  <w:style w:type="character" w:customStyle="1" w:styleId="eop">
    <w:name w:val="eop"/>
    <w:basedOn w:val="DefaultParagraphFont"/>
    <w:rsid w:val="002424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wmf"/><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oleObject" Target="embeddings/Microsoft_Visio_2003-2010_Drawing.vsd"/></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4C46F44E5CB4144B14721DA3AAC8360" ma:contentTypeVersion="6" ma:contentTypeDescription="Create a new document." ma:contentTypeScope="" ma:versionID="27fcc6885e4662ed3da1930a0949d568">
  <xsd:schema xmlns:xsd="http://www.w3.org/2001/XMLSchema" xmlns:xs="http://www.w3.org/2001/XMLSchema" xmlns:p="http://schemas.microsoft.com/office/2006/metadata/properties" xmlns:ns2="6032ed8b-3e71-4b2f-ab7b-020545ac21c9" xmlns:ns3="2e3132a0-aaf2-4326-8928-c084593c093d" xmlns:ns4="63cc5491-11d0-42b6-aa67-deea8f49087f" xmlns:ns5="35ebc48a-dc9e-45bc-8496-b347132bae57" targetNamespace="http://schemas.microsoft.com/office/2006/metadata/properties" ma:root="true" ma:fieldsID="f68e1f16dc88a928ead572aab92025b5" ns2:_="" ns3:_="" ns4:_="" ns5:_="">
    <xsd:import namespace="6032ed8b-3e71-4b2f-ab7b-020545ac21c9"/>
    <xsd:import namespace="2e3132a0-aaf2-4326-8928-c084593c093d"/>
    <xsd:import namespace="63cc5491-11d0-42b6-aa67-deea8f49087f"/>
    <xsd:import namespace="35ebc48a-dc9e-45bc-8496-b347132bae5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ObjectDetectorVersions" minOccurs="0"/>
                <xsd:element ref="ns2:MediaServiceSearchProperties" minOccurs="0"/>
                <xsd:element ref="ns4:lcf76f155ced4ddcb4097134ff3c332f" minOccurs="0"/>
                <xsd:element ref="ns5:TaxCatchAll" minOccurs="0"/>
                <xsd:element ref="ns4: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cc5491-11d0-42b6-aa67-deea8f49087f" elementFormDefault="qualified">
    <xsd:import namespace="http://schemas.microsoft.com/office/2006/documentManagement/types"/>
    <xsd:import namespace="http://schemas.microsoft.com/office/infopath/2007/PartnerControls"/>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85fefd14-5d55-4234-9e3d-a596bbbe9ae8" ma:termSetId="09814cd3-568e-fe90-9814-8d621ff8fb84" ma:anchorId="fba54fb3-c3e1-fe81-a776-ca4b69148c4d" ma:open="true" ma:isKeyword="false">
      <xsd:complexType>
        <xsd:sequence>
          <xsd:element ref="pc:Terms" minOccurs="0" maxOccurs="1"/>
        </xsd:sequence>
      </xsd:complex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ebc48a-dc9e-45bc-8496-b347132bae57"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88d538d1-1f4a-4c59-9947-dc698ca978ed}" ma:internalName="TaxCatchAll" ma:showField="CatchAllData" ma:web="35ebc48a-dc9e-45bc-8496-b347132bae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3cc5491-11d0-42b6-aa67-deea8f49087f">
      <Terms xmlns="http://schemas.microsoft.com/office/infopath/2007/PartnerControls"/>
    </lcf76f155ced4ddcb4097134ff3c332f>
    <TaxCatchAll xmlns="35ebc48a-dc9e-45bc-8496-b347132bae5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439209-15FC-4B54-8042-74A38BFA8A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63cc5491-11d0-42b6-aa67-deea8f49087f"/>
    <ds:schemaRef ds:uri="35ebc48a-dc9e-45bc-8496-b347132bae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9D17FBF-D1B0-45A6-B456-AA869249E8B5}">
  <ds:schemaRefs>
    <ds:schemaRef ds:uri="http://schemas.microsoft.com/office/2006/metadata/properties"/>
    <ds:schemaRef ds:uri="http://schemas.microsoft.com/office/infopath/2007/PartnerControls"/>
    <ds:schemaRef ds:uri="63cc5491-11d0-42b6-aa67-deea8f49087f"/>
    <ds:schemaRef ds:uri="35ebc48a-dc9e-45bc-8496-b347132bae57"/>
  </ds:schemaRefs>
</ds:datastoreItem>
</file>

<file path=customXml/itemProps3.xml><?xml version="1.0" encoding="utf-8"?>
<ds:datastoreItem xmlns:ds="http://schemas.openxmlformats.org/officeDocument/2006/customXml" ds:itemID="{D87FB6E9-355A-4ED5-BFA8-929F7064D4B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1078</Words>
  <Characters>6148</Characters>
  <Application>Microsoft Office Word</Application>
  <DocSecurity>4</DocSecurity>
  <Lines>51</Lines>
  <Paragraphs>14</Paragraphs>
  <ScaleCrop>false</ScaleCrop>
  <Company>NGT</Company>
  <LinksUpToDate>false</LinksUpToDate>
  <CharactersWithSpaces>7212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 14-2 Issue 005 Data Req Charg Consult_25 April 2023</dc:title>
  <dc:subject/>
  <dc:creator>Colette Schrier</dc:creator>
  <cp:keywords/>
  <cp:lastModifiedBy>Tammy Meek (NESO)</cp:lastModifiedBy>
  <cp:revision>15</cp:revision>
  <cp:lastPrinted>2025-04-16T23:22:00Z</cp:lastPrinted>
  <dcterms:created xsi:type="dcterms:W3CDTF">2025-01-13T20:26:00Z</dcterms:created>
  <dcterms:modified xsi:type="dcterms:W3CDTF">2025-10-16T08:40:00Z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645160181</vt:i4>
  </property>
  <property fmtid="{D5CDD505-2E9C-101B-9397-08002B2CF9AE}" pid="3" name="_NewReviewCycle">
    <vt:lpwstr/>
  </property>
  <property fmtid="{D5CDD505-2E9C-101B-9397-08002B2CF9AE}" pid="4" name="_EmailSubject">
    <vt:lpwstr>STCP Modification Proposal - NGESO (1)</vt:lpwstr>
  </property>
  <property fmtid="{D5CDD505-2E9C-101B-9397-08002B2CF9AE}" pid="5" name="_AuthorEmail">
    <vt:lpwstr>Bec.Thornton@nationalgrid.com</vt:lpwstr>
  </property>
  <property fmtid="{D5CDD505-2E9C-101B-9397-08002B2CF9AE}" pid="6" name="_AuthorEmailDisplayName">
    <vt:lpwstr>Thornton, Bec</vt:lpwstr>
  </property>
  <property fmtid="{D5CDD505-2E9C-101B-9397-08002B2CF9AE}" pid="7" name="ContentTypeId">
    <vt:lpwstr>0x010100B4C46F44E5CB4144B14721DA3AAC8360</vt:lpwstr>
  </property>
  <property fmtid="{D5CDD505-2E9C-101B-9397-08002B2CF9AE}" pid="8" name="IconOverlay">
    <vt:lpwstr/>
  </property>
  <property fmtid="{D5CDD505-2E9C-101B-9397-08002B2CF9AE}" pid="9" name="test">
    <vt:lpwstr/>
  </property>
  <property fmtid="{D5CDD505-2E9C-101B-9397-08002B2CF9AE}" pid="10" name="_PreviousAdHocReviewCycleID">
    <vt:i4>-1832541820</vt:i4>
  </property>
  <property fmtid="{D5CDD505-2E9C-101B-9397-08002B2CF9AE}" pid="11" name="_ReviewingToolsShownOnce">
    <vt:lpwstr/>
  </property>
  <property fmtid="{D5CDD505-2E9C-101B-9397-08002B2CF9AE}" pid="12" name="MediaServiceImageTags">
    <vt:lpwstr/>
  </property>
  <property fmtid="{D5CDD505-2E9C-101B-9397-08002B2CF9AE}" pid="13" name="MSIP_Label_4bbdab50-b622-4a89-b2f3-2dc9b27fe77a_Enabled">
    <vt:lpwstr>true</vt:lpwstr>
  </property>
  <property fmtid="{D5CDD505-2E9C-101B-9397-08002B2CF9AE}" pid="14" name="MSIP_Label_4bbdab50-b622-4a89-b2f3-2dc9b27fe77a_SetDate">
    <vt:lpwstr>2025-01-13T12:26:27Z</vt:lpwstr>
  </property>
  <property fmtid="{D5CDD505-2E9C-101B-9397-08002B2CF9AE}" pid="15" name="MSIP_Label_4bbdab50-b622-4a89-b2f3-2dc9b27fe77a_Method">
    <vt:lpwstr>Privileged</vt:lpwstr>
  </property>
  <property fmtid="{D5CDD505-2E9C-101B-9397-08002B2CF9AE}" pid="16" name="MSIP_Label_4bbdab50-b622-4a89-b2f3-2dc9b27fe77a_Name">
    <vt:lpwstr>4bbdab50-b622-4a89-b2f3-2dc9b27fe77a</vt:lpwstr>
  </property>
  <property fmtid="{D5CDD505-2E9C-101B-9397-08002B2CF9AE}" pid="17" name="MSIP_Label_4bbdab50-b622-4a89-b2f3-2dc9b27fe77a_SiteId">
    <vt:lpwstr>953b0f83-1ce6-45c3-82c9-1d847e372339</vt:lpwstr>
  </property>
  <property fmtid="{D5CDD505-2E9C-101B-9397-08002B2CF9AE}" pid="18" name="MSIP_Label_4bbdab50-b622-4a89-b2f3-2dc9b27fe77a_ActionId">
    <vt:lpwstr>b891c2c6-b987-4c87-9cd1-152dadb55587</vt:lpwstr>
  </property>
  <property fmtid="{D5CDD505-2E9C-101B-9397-08002B2CF9AE}" pid="19" name="MSIP_Label_4bbdab50-b622-4a89-b2f3-2dc9b27fe77a_ContentBits">
    <vt:lpwstr>0</vt:lpwstr>
  </property>
  <property fmtid="{D5CDD505-2E9C-101B-9397-08002B2CF9AE}" pid="20" name="Order">
    <vt:r8>2865500</vt:r8>
  </property>
  <property fmtid="{D5CDD505-2E9C-101B-9397-08002B2CF9AE}" pid="21" name="docLang">
    <vt:lpwstr>en</vt:lpwstr>
  </property>
</Properties>
</file>